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43316" w14:textId="77777777" w:rsidR="004069F1" w:rsidRDefault="004069F1" w:rsidP="00AD70C6">
      <w:pPr>
        <w:jc w:val="center"/>
        <w:rPr>
          <w:b/>
          <w:color w:val="0070C0"/>
          <w:sz w:val="20"/>
          <w:szCs w:val="20"/>
        </w:rPr>
      </w:pPr>
    </w:p>
    <w:p w14:paraId="02989874" w14:textId="77777777" w:rsidR="004069F1" w:rsidRDefault="004069F1" w:rsidP="00AD70C6">
      <w:pPr>
        <w:jc w:val="center"/>
        <w:rPr>
          <w:b/>
          <w:color w:val="0070C0"/>
          <w:sz w:val="20"/>
          <w:szCs w:val="20"/>
        </w:rPr>
      </w:pPr>
    </w:p>
    <w:p w14:paraId="75A0155A" w14:textId="77777777" w:rsidR="00AD70C6" w:rsidRDefault="00AD70C6" w:rsidP="00AD70C6">
      <w:pPr>
        <w:jc w:val="center"/>
        <w:rPr>
          <w:b/>
          <w:color w:val="0070C0"/>
          <w:sz w:val="20"/>
          <w:szCs w:val="20"/>
        </w:rPr>
      </w:pPr>
      <w:r w:rsidRPr="008F0A6D">
        <w:rPr>
          <w:b/>
          <w:color w:val="0070C0"/>
          <w:sz w:val="20"/>
          <w:szCs w:val="20"/>
        </w:rPr>
        <w:t>Declaraţie de angajament</w:t>
      </w:r>
    </w:p>
    <w:p w14:paraId="2D5E6422" w14:textId="77777777" w:rsidR="004069F1" w:rsidRPr="008F0A6D" w:rsidRDefault="004069F1" w:rsidP="00AD70C6">
      <w:pPr>
        <w:jc w:val="center"/>
        <w:rPr>
          <w:b/>
          <w:color w:val="0070C0"/>
          <w:sz w:val="20"/>
          <w:szCs w:val="20"/>
        </w:rPr>
      </w:pPr>
    </w:p>
    <w:p w14:paraId="15D84435" w14:textId="41A3C1F7" w:rsidR="00084952" w:rsidRPr="008F0A6D" w:rsidRDefault="00084952" w:rsidP="0012162A">
      <w:pPr>
        <w:rPr>
          <w:rFonts w:ascii="Calibri" w:hAnsi="Calibri"/>
          <w:i/>
          <w:sz w:val="20"/>
          <w:szCs w:val="20"/>
        </w:rPr>
      </w:pPr>
      <w:r w:rsidRPr="008F0A6D">
        <w:rPr>
          <w:rFonts w:ascii="Calibri" w:hAnsi="Calibri"/>
          <w:i/>
          <w:sz w:val="20"/>
          <w:szCs w:val="20"/>
          <w:lang w:val="en-US"/>
        </w:rPr>
        <w:t>(</w:t>
      </w:r>
      <w:r w:rsidRPr="008F0A6D">
        <w:rPr>
          <w:rFonts w:ascii="Calibri" w:hAnsi="Calibri"/>
          <w:i/>
          <w:sz w:val="20"/>
          <w:szCs w:val="20"/>
        </w:rPr>
        <w:t xml:space="preserve">Această declarație se completează de către reprezentantul legal al solicitantului. După completare, fișierul se salvează în format PDF, se semnează de către reprezentantul </w:t>
      </w:r>
      <w:r w:rsidR="00856D68">
        <w:rPr>
          <w:rFonts w:ascii="Calibri" w:hAnsi="Calibri"/>
          <w:i/>
          <w:sz w:val="20"/>
          <w:szCs w:val="20"/>
        </w:rPr>
        <w:t xml:space="preserve">al solicitantului/membrilor parteneriatului </w:t>
      </w:r>
      <w:r w:rsidR="00E434DF" w:rsidRPr="008F0A6D">
        <w:rPr>
          <w:i/>
          <w:sz w:val="20"/>
          <w:szCs w:val="20"/>
        </w:rPr>
        <w:t xml:space="preserve">în conformitate cu prevederile ghidului specific </w:t>
      </w:r>
      <w:r w:rsidRPr="008F0A6D">
        <w:rPr>
          <w:rFonts w:ascii="Calibri" w:hAnsi="Calibri"/>
          <w:i/>
          <w:sz w:val="20"/>
          <w:szCs w:val="20"/>
        </w:rPr>
        <w:t xml:space="preserve">și </w:t>
      </w:r>
      <w:r w:rsidRPr="008F0A6D">
        <w:rPr>
          <w:rFonts w:ascii="Calibri" w:hAnsi="Calibri"/>
          <w:b/>
          <w:i/>
          <w:sz w:val="20"/>
          <w:szCs w:val="20"/>
        </w:rPr>
        <w:t>se încarcă în MySMIS, la întocmirea și depunerea cererii de finanțare</w:t>
      </w:r>
      <w:r w:rsidRPr="008F0A6D">
        <w:rPr>
          <w:rFonts w:ascii="Calibri" w:hAnsi="Calibri"/>
          <w:i/>
          <w:sz w:val="20"/>
          <w:szCs w:val="20"/>
        </w:rPr>
        <w:t>).</w:t>
      </w:r>
      <w:r w:rsidR="00735B5C" w:rsidRPr="008F0A6D">
        <w:rPr>
          <w:b/>
          <w:i/>
          <w:color w:val="0070C0"/>
          <w:sz w:val="20"/>
          <w:szCs w:val="20"/>
        </w:rPr>
        <w:t xml:space="preserve"> De asemenea, se transmite actualizată în etapa de precontractare, dacă este cazul.</w:t>
      </w:r>
    </w:p>
    <w:p w14:paraId="24BD55A9" w14:textId="3D90F848" w:rsidR="00084952" w:rsidRPr="008F0A6D" w:rsidRDefault="00084952" w:rsidP="00084952">
      <w:pPr>
        <w:rPr>
          <w:rFonts w:ascii="Calibri" w:hAnsi="Calibri"/>
          <w:snapToGrid w:val="0"/>
          <w:sz w:val="20"/>
          <w:szCs w:val="20"/>
        </w:rPr>
      </w:pPr>
      <w:r w:rsidRPr="008F0A6D">
        <w:rPr>
          <w:rFonts w:ascii="Calibri" w:hAnsi="Calibri"/>
          <w:sz w:val="20"/>
          <w:szCs w:val="20"/>
        </w:rPr>
        <w:t xml:space="preserve">Subsemnatul/subsemnata, </w:t>
      </w:r>
      <w:r w:rsidRPr="008F0A6D">
        <w:rPr>
          <w:rFonts w:ascii="Calibri" w:hAnsi="Calibri"/>
          <w:b/>
          <w:color w:val="0070C0"/>
          <w:sz w:val="20"/>
          <w:szCs w:val="20"/>
        </w:rPr>
        <w:t>(</w:t>
      </w:r>
      <w:r w:rsidRPr="008F0A6D">
        <w:rPr>
          <w:rFonts w:ascii="Calibri" w:hAnsi="Calibri"/>
          <w:b/>
          <w:i/>
          <w:color w:val="0070C0"/>
          <w:sz w:val="20"/>
          <w:szCs w:val="20"/>
        </w:rPr>
        <w:t>Numele complet al reprezentantului legal al solicitantului</w:t>
      </w:r>
      <w:r w:rsidR="00856D68">
        <w:rPr>
          <w:rFonts w:ascii="Calibri" w:hAnsi="Calibri"/>
          <w:b/>
          <w:i/>
          <w:color w:val="0070C0"/>
          <w:sz w:val="20"/>
          <w:szCs w:val="20"/>
        </w:rPr>
        <w:t>/membrilor parteneriatului</w:t>
      </w:r>
      <w:r w:rsidRPr="008F0A6D">
        <w:rPr>
          <w:rFonts w:ascii="Calibri" w:hAnsi="Calibri"/>
          <w:b/>
          <w:color w:val="0070C0"/>
          <w:sz w:val="20"/>
          <w:szCs w:val="20"/>
        </w:rPr>
        <w:t>)</w:t>
      </w:r>
      <w:r w:rsidRPr="008F0A6D">
        <w:rPr>
          <w:rFonts w:ascii="Calibri" w:hAnsi="Calibri"/>
          <w:sz w:val="20"/>
          <w:szCs w:val="20"/>
        </w:rPr>
        <w:t xml:space="preserve">, CNP </w:t>
      </w:r>
      <w:r w:rsidRPr="008F0A6D">
        <w:rPr>
          <w:rFonts w:ascii="Calibri" w:hAnsi="Calibri"/>
          <w:b/>
          <w:i/>
          <w:color w:val="0070C0"/>
          <w:sz w:val="20"/>
          <w:szCs w:val="20"/>
        </w:rPr>
        <w:t>(</w:t>
      </w:r>
      <w:proofErr w:type="spellStart"/>
      <w:r w:rsidRPr="008F0A6D">
        <w:rPr>
          <w:rFonts w:ascii="Calibri" w:hAnsi="Calibri"/>
          <w:b/>
          <w:i/>
          <w:color w:val="0070C0"/>
          <w:sz w:val="20"/>
          <w:szCs w:val="20"/>
        </w:rPr>
        <w:t>completati</w:t>
      </w:r>
      <w:proofErr w:type="spellEnd"/>
      <w:r w:rsidRPr="008F0A6D">
        <w:rPr>
          <w:rFonts w:ascii="Calibri" w:hAnsi="Calibri"/>
          <w:b/>
          <w:i/>
          <w:color w:val="0070C0"/>
          <w:sz w:val="20"/>
          <w:szCs w:val="20"/>
        </w:rPr>
        <w:t xml:space="preserve"> codul numeric personal)</w:t>
      </w:r>
      <w:r w:rsidRPr="008F0A6D">
        <w:rPr>
          <w:rFonts w:ascii="Calibri" w:hAnsi="Calibri"/>
          <w:sz w:val="20"/>
          <w:szCs w:val="20"/>
        </w:rPr>
        <w:t xml:space="preserve">, posesor/posesoare al/a C.I. seria </w:t>
      </w:r>
      <w:r w:rsidRPr="008F0A6D">
        <w:rPr>
          <w:rFonts w:ascii="Calibri" w:hAnsi="Calibri"/>
          <w:b/>
          <w:i/>
          <w:color w:val="0070C0"/>
          <w:sz w:val="20"/>
          <w:szCs w:val="20"/>
        </w:rPr>
        <w:t>(completati cu seria actului de identitate)</w:t>
      </w:r>
      <w:r w:rsidRPr="008F0A6D">
        <w:rPr>
          <w:rFonts w:ascii="Calibri" w:hAnsi="Calibri"/>
          <w:i/>
          <w:sz w:val="20"/>
          <w:szCs w:val="20"/>
        </w:rPr>
        <w:t xml:space="preserve">, </w:t>
      </w:r>
      <w:r w:rsidRPr="008F0A6D">
        <w:rPr>
          <w:rFonts w:ascii="Calibri" w:hAnsi="Calibri"/>
          <w:sz w:val="20"/>
          <w:szCs w:val="20"/>
        </w:rPr>
        <w:t xml:space="preserve">nr. </w:t>
      </w:r>
      <w:r w:rsidRPr="008F0A6D">
        <w:rPr>
          <w:rFonts w:ascii="Calibri" w:hAnsi="Calibri"/>
          <w:b/>
          <w:i/>
          <w:color w:val="0070C0"/>
          <w:sz w:val="20"/>
          <w:szCs w:val="20"/>
        </w:rPr>
        <w:t>(completati cu numarul actului de identitate)</w:t>
      </w:r>
      <w:r w:rsidRPr="008F0A6D">
        <w:rPr>
          <w:rFonts w:ascii="Calibri" w:hAnsi="Calibri"/>
          <w:sz w:val="20"/>
          <w:szCs w:val="20"/>
        </w:rPr>
        <w:t xml:space="preserve">, eliberate de </w:t>
      </w:r>
      <w:r w:rsidRPr="008F0A6D">
        <w:rPr>
          <w:rFonts w:ascii="Calibri" w:hAnsi="Calibri"/>
          <w:b/>
          <w:i/>
          <w:color w:val="0070C0"/>
          <w:sz w:val="20"/>
          <w:szCs w:val="20"/>
        </w:rPr>
        <w:t>(completati cu entitatea care a eliberat documentul)</w:t>
      </w:r>
      <w:r w:rsidRPr="008F0A6D">
        <w:rPr>
          <w:rFonts w:ascii="Calibri" w:hAnsi="Calibri"/>
          <w:sz w:val="20"/>
          <w:szCs w:val="20"/>
        </w:rPr>
        <w:t xml:space="preserve">, în calitate de reprezentant legal al </w:t>
      </w:r>
      <w:r w:rsidRPr="008F0A6D">
        <w:rPr>
          <w:rFonts w:ascii="Calibri" w:hAnsi="Calibri"/>
          <w:b/>
          <w:color w:val="0070C0"/>
          <w:sz w:val="20"/>
          <w:szCs w:val="20"/>
        </w:rPr>
        <w:t>(</w:t>
      </w:r>
      <w:r w:rsidRPr="008F0A6D">
        <w:rPr>
          <w:rFonts w:ascii="Calibri" w:hAnsi="Calibri"/>
          <w:b/>
          <w:i/>
          <w:iCs/>
          <w:color w:val="0070C0"/>
          <w:sz w:val="20"/>
          <w:szCs w:val="20"/>
          <w:lang w:eastAsia="sk-SK"/>
        </w:rPr>
        <w:t>completaţi cu denumirea solicitantului</w:t>
      </w:r>
      <w:r w:rsidRPr="008F0A6D">
        <w:rPr>
          <w:rFonts w:ascii="Calibri" w:hAnsi="Calibri"/>
          <w:b/>
          <w:color w:val="0070C0"/>
          <w:sz w:val="20"/>
          <w:szCs w:val="20"/>
        </w:rPr>
        <w:t>)</w:t>
      </w:r>
      <w:r w:rsidRPr="008F0A6D">
        <w:rPr>
          <w:rFonts w:ascii="Calibri" w:hAnsi="Calibri"/>
          <w:sz w:val="20"/>
          <w:szCs w:val="20"/>
        </w:rPr>
        <w:t xml:space="preserve">, solicitant de finanţare pentru cererea de finanțare cu titlul </w:t>
      </w:r>
      <w:r w:rsidRPr="008F0A6D">
        <w:rPr>
          <w:rFonts w:ascii="Calibri" w:hAnsi="Calibri"/>
          <w:b/>
          <w:i/>
          <w:color w:val="0070C0"/>
          <w:sz w:val="20"/>
          <w:szCs w:val="20"/>
        </w:rPr>
        <w:t>(completați cu titlul complet al cererii de finantare)</w:t>
      </w:r>
      <w:r w:rsidRPr="008F0A6D">
        <w:rPr>
          <w:rFonts w:ascii="Calibri" w:hAnsi="Calibri"/>
          <w:sz w:val="20"/>
          <w:szCs w:val="20"/>
        </w:rPr>
        <w:t xml:space="preserve"> din care această declaraţie face parte integrantă, cerere depusă în cadrul apelului cu nr. </w:t>
      </w:r>
      <w:r w:rsidRPr="008F0A6D">
        <w:rPr>
          <w:rFonts w:ascii="Calibri" w:hAnsi="Calibri"/>
          <w:b/>
          <w:i/>
          <w:color w:val="0070C0"/>
          <w:sz w:val="20"/>
          <w:szCs w:val="20"/>
        </w:rPr>
        <w:t>(completati cu nr. apelului de proiecte),</w:t>
      </w:r>
      <w:r w:rsidRPr="008F0A6D">
        <w:rPr>
          <w:rFonts w:ascii="Calibri" w:hAnsi="Calibri"/>
          <w:sz w:val="20"/>
          <w:szCs w:val="20"/>
        </w:rPr>
        <w:t xml:space="preserve">  mă angajez ca </w:t>
      </w:r>
      <w:r w:rsidRPr="008F0A6D">
        <w:rPr>
          <w:rFonts w:ascii="Calibri" w:hAnsi="Calibri"/>
          <w:b/>
          <w:i/>
          <w:color w:val="0070C0"/>
          <w:sz w:val="20"/>
          <w:szCs w:val="20"/>
        </w:rPr>
        <w:t>(</w:t>
      </w:r>
      <w:proofErr w:type="spellStart"/>
      <w:r w:rsidRPr="008F0A6D">
        <w:rPr>
          <w:rFonts w:ascii="Calibri" w:hAnsi="Calibri"/>
          <w:b/>
          <w:i/>
          <w:iCs/>
          <w:color w:val="0070C0"/>
          <w:sz w:val="20"/>
          <w:szCs w:val="20"/>
          <w:lang w:eastAsia="sk-SK"/>
        </w:rPr>
        <w:t>completaţi</w:t>
      </w:r>
      <w:proofErr w:type="spellEnd"/>
      <w:r w:rsidRPr="008F0A6D">
        <w:rPr>
          <w:rFonts w:ascii="Calibri" w:hAnsi="Calibri"/>
          <w:b/>
          <w:i/>
          <w:iCs/>
          <w:color w:val="0070C0"/>
          <w:sz w:val="20"/>
          <w:szCs w:val="20"/>
          <w:lang w:eastAsia="sk-SK"/>
        </w:rPr>
        <w:t xml:space="preserve"> cu denumirea </w:t>
      </w:r>
      <w:r w:rsidR="00CA0902">
        <w:rPr>
          <w:rFonts w:ascii="Calibri" w:hAnsi="Calibri"/>
          <w:b/>
          <w:i/>
          <w:iCs/>
          <w:color w:val="0070C0"/>
          <w:sz w:val="20"/>
          <w:szCs w:val="20"/>
          <w:lang w:eastAsia="sk-SK"/>
        </w:rPr>
        <w:t>Solicitantului</w:t>
      </w:r>
      <w:r w:rsidR="00856D68">
        <w:rPr>
          <w:rFonts w:ascii="Calibri" w:hAnsi="Calibri"/>
          <w:b/>
          <w:i/>
          <w:iCs/>
          <w:color w:val="0070C0"/>
          <w:sz w:val="20"/>
          <w:szCs w:val="20"/>
          <w:lang w:eastAsia="sk-SK"/>
        </w:rPr>
        <w:t>/membrilor parteneriatului</w:t>
      </w:r>
      <w:r w:rsidRPr="008F0A6D">
        <w:rPr>
          <w:rFonts w:ascii="Calibri" w:hAnsi="Calibri"/>
          <w:b/>
          <w:i/>
          <w:iCs/>
          <w:color w:val="0070C0"/>
          <w:sz w:val="20"/>
          <w:szCs w:val="20"/>
          <w:lang w:eastAsia="sk-SK"/>
        </w:rPr>
        <w:t>)</w:t>
      </w:r>
      <w:r w:rsidR="001B49F3" w:rsidRPr="008F0A6D">
        <w:rPr>
          <w:rFonts w:ascii="Calibri" w:hAnsi="Calibri"/>
          <w:b/>
          <w:i/>
          <w:iCs/>
          <w:color w:val="0070C0"/>
          <w:sz w:val="20"/>
          <w:szCs w:val="20"/>
          <w:lang w:eastAsia="sk-SK"/>
        </w:rPr>
        <w:t xml:space="preserve">, în calitate de </w:t>
      </w:r>
      <w:r w:rsidR="00D53C43" w:rsidRPr="008F0A6D">
        <w:rPr>
          <w:rFonts w:ascii="Calibri" w:hAnsi="Calibri"/>
          <w:b/>
          <w:i/>
          <w:iCs/>
          <w:color w:val="0070C0"/>
          <w:sz w:val="20"/>
          <w:szCs w:val="20"/>
          <w:lang w:eastAsia="sk-SK"/>
        </w:rPr>
        <w:t>solicitant</w:t>
      </w:r>
      <w:r w:rsidR="00856D68">
        <w:rPr>
          <w:rFonts w:ascii="Calibri" w:hAnsi="Calibri"/>
          <w:b/>
          <w:i/>
          <w:iCs/>
          <w:color w:val="0070C0"/>
          <w:sz w:val="20"/>
          <w:szCs w:val="20"/>
          <w:lang w:eastAsia="sk-SK"/>
        </w:rPr>
        <w:t>/membru al parteneriatului nr …./…….</w:t>
      </w:r>
      <w:proofErr w:type="spellStart"/>
      <w:r w:rsidR="00856D68">
        <w:rPr>
          <w:rFonts w:ascii="Calibri" w:hAnsi="Calibri"/>
          <w:b/>
          <w:i/>
          <w:iCs/>
          <w:color w:val="0070C0"/>
          <w:sz w:val="20"/>
          <w:szCs w:val="20"/>
          <w:lang w:eastAsia="sk-SK"/>
        </w:rPr>
        <w:t>incheiat</w:t>
      </w:r>
      <w:proofErr w:type="spellEnd"/>
      <w:r w:rsidR="00856D68">
        <w:rPr>
          <w:rFonts w:ascii="Calibri" w:hAnsi="Calibri"/>
          <w:b/>
          <w:i/>
          <w:iCs/>
          <w:color w:val="0070C0"/>
          <w:sz w:val="20"/>
          <w:szCs w:val="20"/>
          <w:lang w:eastAsia="sk-SK"/>
        </w:rPr>
        <w:t xml:space="preserve"> intre……………</w:t>
      </w:r>
    </w:p>
    <w:p w14:paraId="0DAEC553" w14:textId="0106760E" w:rsidR="00EB236E" w:rsidRPr="008F0A6D" w:rsidRDefault="00D53C43" w:rsidP="00EB236E">
      <w:pPr>
        <w:pStyle w:val="ListParagraph"/>
        <w:numPr>
          <w:ilvl w:val="0"/>
          <w:numId w:val="4"/>
        </w:numPr>
        <w:rPr>
          <w:rFonts w:ascii="Calibri" w:hAnsi="Calibri"/>
          <w:sz w:val="20"/>
          <w:szCs w:val="20"/>
        </w:rPr>
      </w:pPr>
      <w:r w:rsidRPr="008F0A6D">
        <w:rPr>
          <w:rFonts w:ascii="Calibri" w:hAnsi="Calibri"/>
          <w:sz w:val="20"/>
          <w:szCs w:val="20"/>
        </w:rPr>
        <w:t>Să asigur</w:t>
      </w:r>
      <w:r w:rsidR="00084952" w:rsidRPr="008F0A6D">
        <w:rPr>
          <w:rFonts w:ascii="Calibri" w:hAnsi="Calibri"/>
          <w:sz w:val="20"/>
          <w:szCs w:val="20"/>
        </w:rPr>
        <w:t xml:space="preserve"> contribuţia proprie de </w:t>
      </w:r>
      <w:r w:rsidR="00084952" w:rsidRPr="008F0A6D">
        <w:rPr>
          <w:rFonts w:ascii="Calibri" w:hAnsi="Calibri"/>
          <w:b/>
          <w:i/>
          <w:iCs/>
          <w:color w:val="0070C0"/>
          <w:sz w:val="20"/>
          <w:szCs w:val="20"/>
          <w:lang w:eastAsia="sk-SK"/>
        </w:rPr>
        <w:t xml:space="preserve">(completați cu procentul contribuției la cheltuielile finanțabile prin ajutor de minimis) </w:t>
      </w:r>
      <w:r w:rsidR="00084952" w:rsidRPr="008F0A6D">
        <w:rPr>
          <w:rFonts w:ascii="Calibri" w:hAnsi="Calibri"/>
          <w:sz w:val="20"/>
          <w:szCs w:val="20"/>
        </w:rPr>
        <w:t xml:space="preserve"> % din valoarea eligibilă</w:t>
      </w:r>
      <w:r w:rsidR="00A966BC" w:rsidRPr="008F0A6D">
        <w:rPr>
          <w:rFonts w:ascii="Calibri" w:hAnsi="Calibri"/>
          <w:sz w:val="20"/>
          <w:szCs w:val="20"/>
        </w:rPr>
        <w:t xml:space="preserve"> solicitată</w:t>
      </w:r>
      <w:r w:rsidR="00084952" w:rsidRPr="008F0A6D">
        <w:rPr>
          <w:rFonts w:ascii="Calibri" w:hAnsi="Calibri"/>
          <w:sz w:val="20"/>
          <w:szCs w:val="20"/>
        </w:rPr>
        <w:t xml:space="preserve"> a cheltuielilor fin</w:t>
      </w:r>
      <w:r w:rsidRPr="008F0A6D">
        <w:rPr>
          <w:rFonts w:ascii="Calibri" w:hAnsi="Calibri"/>
          <w:sz w:val="20"/>
          <w:szCs w:val="20"/>
        </w:rPr>
        <w:t>anțabile prin ajutor de minimis în conformitate cu hotărârea de apr</w:t>
      </w:r>
      <w:r w:rsidR="00EE5AA4" w:rsidRPr="008F0A6D">
        <w:rPr>
          <w:rFonts w:ascii="Calibri" w:hAnsi="Calibri"/>
          <w:sz w:val="20"/>
          <w:szCs w:val="20"/>
        </w:rPr>
        <w:t>obare a proiectului nr. ......./..............aprobată de organele statutare</w:t>
      </w:r>
      <w:r w:rsidR="00856D68">
        <w:rPr>
          <w:rFonts w:ascii="Calibri" w:hAnsi="Calibri"/>
          <w:sz w:val="20"/>
          <w:szCs w:val="20"/>
        </w:rPr>
        <w:t xml:space="preserve"> și, acolo unde este cazul in conformitate cu prevederile acordului de parteneriat nr ………../…………..</w:t>
      </w:r>
      <w:r w:rsidRPr="008F0A6D">
        <w:rPr>
          <w:rFonts w:ascii="Calibri" w:hAnsi="Calibri"/>
          <w:sz w:val="20"/>
          <w:szCs w:val="20"/>
        </w:rPr>
        <w:t>.</w:t>
      </w:r>
    </w:p>
    <w:p w14:paraId="7E640ACC" w14:textId="3EC5A1FD" w:rsidR="00EB236E" w:rsidRPr="008F0A6D" w:rsidRDefault="004E6CA8" w:rsidP="00EB236E">
      <w:pPr>
        <w:pStyle w:val="ListParagraph"/>
        <w:numPr>
          <w:ilvl w:val="0"/>
          <w:numId w:val="4"/>
        </w:numPr>
        <w:rPr>
          <w:rFonts w:ascii="Calibri" w:hAnsi="Calibri"/>
          <w:sz w:val="20"/>
          <w:szCs w:val="20"/>
        </w:rPr>
      </w:pPr>
      <w:r w:rsidRPr="008F0A6D">
        <w:rPr>
          <w:sz w:val="20"/>
          <w:szCs w:val="20"/>
        </w:rPr>
        <w:t>Să finanţez</w:t>
      </w:r>
      <w:r w:rsidR="00364462" w:rsidRPr="008F0A6D">
        <w:rPr>
          <w:sz w:val="20"/>
          <w:szCs w:val="20"/>
        </w:rPr>
        <w:t xml:space="preserve"> toate costurile neeligibile (inclusiv costurile conexe) aferente proiectului</w:t>
      </w:r>
      <w:r w:rsidR="008C36BD" w:rsidRPr="008F0A6D">
        <w:rPr>
          <w:sz w:val="20"/>
          <w:szCs w:val="20"/>
        </w:rPr>
        <w:t>,</w:t>
      </w:r>
      <w:r w:rsidR="00364462" w:rsidRPr="008F0A6D">
        <w:rPr>
          <w:sz w:val="20"/>
          <w:szCs w:val="20"/>
        </w:rPr>
        <w:t xml:space="preserve"> </w:t>
      </w:r>
      <w:r w:rsidR="00EB236E" w:rsidRPr="008F0A6D">
        <w:rPr>
          <w:sz w:val="20"/>
          <w:szCs w:val="20"/>
        </w:rPr>
        <w:t xml:space="preserve">precum și </w:t>
      </w:r>
      <w:r w:rsidR="008C36BD" w:rsidRPr="008F0A6D">
        <w:rPr>
          <w:sz w:val="20"/>
          <w:szCs w:val="20"/>
        </w:rPr>
        <w:t xml:space="preserve">să asigur </w:t>
      </w:r>
      <w:r w:rsidR="00EB236E" w:rsidRPr="008F0A6D">
        <w:rPr>
          <w:sz w:val="20"/>
          <w:szCs w:val="20"/>
        </w:rPr>
        <w:t>resursele financiare necesare implementării optime a proiectului în condițiile rambursării ulterioare a cheltuielilor eligibile din fonduri structurale, în confomitate cu prevederile legale în vigoare.</w:t>
      </w:r>
    </w:p>
    <w:p w14:paraId="48E5FD60" w14:textId="456A4584" w:rsidR="008C36BD" w:rsidRPr="008F0A6D" w:rsidRDefault="004E6CA8" w:rsidP="008C36BD">
      <w:pPr>
        <w:pStyle w:val="ListParagraph"/>
        <w:numPr>
          <w:ilvl w:val="0"/>
          <w:numId w:val="4"/>
        </w:numPr>
        <w:rPr>
          <w:rFonts w:ascii="Calibri" w:hAnsi="Calibri"/>
          <w:sz w:val="20"/>
          <w:szCs w:val="20"/>
        </w:rPr>
      </w:pPr>
      <w:r w:rsidRPr="008F0A6D">
        <w:rPr>
          <w:rFonts w:ascii="Calibri" w:hAnsi="Calibri"/>
          <w:sz w:val="20"/>
          <w:szCs w:val="20"/>
        </w:rPr>
        <w:t>Să îndepline</w:t>
      </w:r>
      <w:r w:rsidR="008C36BD" w:rsidRPr="008F0A6D">
        <w:rPr>
          <w:rFonts w:ascii="Calibri" w:hAnsi="Calibri"/>
          <w:sz w:val="20"/>
          <w:szCs w:val="20"/>
        </w:rPr>
        <w:t>sc indicatorii asumați în conformitate cu prevederile legislației în vigoare și cu prevederile contractului de finanțare.</w:t>
      </w:r>
    </w:p>
    <w:p w14:paraId="1848FBED" w14:textId="453F5180" w:rsidR="00581902" w:rsidRPr="008F0A6D" w:rsidRDefault="00581902" w:rsidP="00581902">
      <w:pPr>
        <w:pStyle w:val="ListParagraph"/>
        <w:numPr>
          <w:ilvl w:val="0"/>
          <w:numId w:val="4"/>
        </w:numPr>
        <w:spacing w:after="0"/>
        <w:rPr>
          <w:sz w:val="20"/>
          <w:szCs w:val="20"/>
        </w:rPr>
      </w:pPr>
      <w:r w:rsidRPr="008F0A6D">
        <w:rPr>
          <w:sz w:val="20"/>
          <w:szCs w:val="20"/>
        </w:rPr>
        <w:t xml:space="preserve">Să </w:t>
      </w:r>
      <w:r w:rsidRPr="008F0A6D">
        <w:rPr>
          <w:rFonts w:ascii="Calibri" w:hAnsi="Calibri"/>
          <w:sz w:val="20"/>
          <w:szCs w:val="20"/>
        </w:rPr>
        <w:t>îndeplinesc condițiile de cumul pentru solicitarea și acordarea ajutorului de minimis și să asum riscul fluctuației cursului valutar la data acordării ajutorului de minimis (intrarii în vigoare a contractului de finanțare), înțelegând că proiectul putând fi respins de la finanțare, neputându-se ajusta valoarea solicitată a proiectului pentru incadrarea în pragul respectiv.</w:t>
      </w:r>
      <w:r w:rsidRPr="008F0A6D">
        <w:rPr>
          <w:sz w:val="20"/>
          <w:szCs w:val="20"/>
        </w:rPr>
        <w:t xml:space="preserve"> </w:t>
      </w:r>
    </w:p>
    <w:p w14:paraId="5D655FA8" w14:textId="520A9087" w:rsidR="004E26ED" w:rsidRPr="008F0A6D" w:rsidRDefault="004E26ED" w:rsidP="004E26ED">
      <w:pPr>
        <w:pStyle w:val="ListParagraph"/>
        <w:numPr>
          <w:ilvl w:val="0"/>
          <w:numId w:val="4"/>
        </w:numPr>
        <w:rPr>
          <w:sz w:val="20"/>
          <w:szCs w:val="20"/>
        </w:rPr>
      </w:pPr>
      <w:r w:rsidRPr="008F0A6D">
        <w:rPr>
          <w:sz w:val="20"/>
          <w:szCs w:val="20"/>
        </w:rPr>
        <w:t>Să mențin criteriile de eligibilitate începând cu data depunerii cererii de finanțare, inclusiv pe perioada procesului de evaluare, selecție, contractare implementare, durabilitate, cu excepțiile prevăzute de ghidul specific aplicabil.</w:t>
      </w:r>
    </w:p>
    <w:p w14:paraId="013CDC2E" w14:textId="531E3CF6" w:rsidR="00084952" w:rsidRDefault="00084952" w:rsidP="00084952">
      <w:pPr>
        <w:pStyle w:val="ListParagraph"/>
        <w:numPr>
          <w:ilvl w:val="0"/>
          <w:numId w:val="4"/>
        </w:numPr>
        <w:rPr>
          <w:rFonts w:ascii="Calibri" w:hAnsi="Calibri"/>
          <w:sz w:val="20"/>
          <w:szCs w:val="20"/>
        </w:rPr>
      </w:pPr>
      <w:r w:rsidRPr="008F0A6D">
        <w:rPr>
          <w:rFonts w:ascii="Calibri" w:hAnsi="Calibri"/>
          <w:sz w:val="20"/>
          <w:szCs w:val="20"/>
        </w:rPr>
        <w:t xml:space="preserve">Să menţin </w:t>
      </w:r>
      <w:bookmarkStart w:id="0" w:name="_Hlk27729256"/>
      <w:r w:rsidR="004428BB" w:rsidRPr="008F0A6D">
        <w:rPr>
          <w:rFonts w:ascii="Calibri" w:hAnsi="Calibri"/>
          <w:sz w:val="20"/>
          <w:szCs w:val="20"/>
        </w:rPr>
        <w:t xml:space="preserve">drepturile </w:t>
      </w:r>
      <w:r w:rsidR="008F0A6D" w:rsidRPr="008F0A6D">
        <w:rPr>
          <w:rFonts w:ascii="Calibri" w:hAnsi="Calibri"/>
          <w:sz w:val="20"/>
          <w:szCs w:val="20"/>
        </w:rPr>
        <w:t xml:space="preserve">solicitate prin ghidul specific aplicabil </w:t>
      </w:r>
      <w:r w:rsidR="004428BB" w:rsidRPr="008F0A6D">
        <w:rPr>
          <w:rFonts w:ascii="Calibri" w:hAnsi="Calibri"/>
          <w:sz w:val="20"/>
          <w:szCs w:val="20"/>
        </w:rPr>
        <w:t>asupra imobilului identificat ca loc de implementare a proiectului</w:t>
      </w:r>
      <w:bookmarkEnd w:id="0"/>
      <w:r w:rsidR="008F0A6D" w:rsidRPr="008F0A6D">
        <w:rPr>
          <w:rFonts w:ascii="Calibri" w:hAnsi="Calibri"/>
          <w:sz w:val="20"/>
          <w:szCs w:val="20"/>
        </w:rPr>
        <w:t xml:space="preserve"> începând cu data depunerii cererii de finanțare, pe parcursul procesului de evaluare, selecție, contractare și implementare a proiectului, precum și</w:t>
      </w:r>
      <w:r w:rsidRPr="008F0A6D">
        <w:rPr>
          <w:rFonts w:ascii="Calibri" w:hAnsi="Calibri"/>
          <w:sz w:val="20"/>
          <w:szCs w:val="20"/>
        </w:rPr>
        <w:t xml:space="preserve"> pe o perioadă de cel puţin 3 ani de la efectuarea plății finale sau în termenul prevăzut de normele privind ajutorul de stat.</w:t>
      </w:r>
    </w:p>
    <w:p w14:paraId="26E06BC9" w14:textId="6F4C2584" w:rsidR="00EC62D3" w:rsidRPr="00D25E85" w:rsidRDefault="00EC62D3" w:rsidP="00EC62D3">
      <w:pPr>
        <w:pStyle w:val="ListParagraph"/>
        <w:numPr>
          <w:ilvl w:val="0"/>
          <w:numId w:val="4"/>
        </w:numPr>
        <w:rPr>
          <w:sz w:val="20"/>
          <w:szCs w:val="20"/>
        </w:rPr>
      </w:pPr>
      <w:r w:rsidRPr="00D25E85">
        <w:rPr>
          <w:sz w:val="20"/>
          <w:szCs w:val="20"/>
        </w:rPr>
        <w:t xml:space="preserve">Să menţin proprietatea </w:t>
      </w:r>
      <w:r>
        <w:rPr>
          <w:sz w:val="20"/>
          <w:szCs w:val="20"/>
        </w:rPr>
        <w:t>asupra</w:t>
      </w:r>
      <w:r w:rsidRPr="00D25E85">
        <w:rPr>
          <w:sz w:val="20"/>
          <w:szCs w:val="20"/>
        </w:rPr>
        <w:t xml:space="preserve"> </w:t>
      </w:r>
      <w:r w:rsidR="00EE43FE">
        <w:rPr>
          <w:sz w:val="20"/>
          <w:szCs w:val="20"/>
        </w:rPr>
        <w:t>activelor</w:t>
      </w:r>
      <w:r w:rsidRPr="00D25E85">
        <w:rPr>
          <w:sz w:val="20"/>
          <w:szCs w:val="20"/>
        </w:rPr>
        <w:t xml:space="preserve"> achiziţionate şi </w:t>
      </w:r>
      <w:r w:rsidR="00EE43FE">
        <w:rPr>
          <w:sz w:val="20"/>
          <w:szCs w:val="20"/>
        </w:rPr>
        <w:t xml:space="preserve">să mențin </w:t>
      </w:r>
      <w:r w:rsidRPr="00D25E85">
        <w:rPr>
          <w:sz w:val="20"/>
          <w:szCs w:val="20"/>
        </w:rPr>
        <w:t>natura activităţii pentru care s-a acordat finanţare şi să nu ipotechez</w:t>
      </w:r>
      <w:r>
        <w:rPr>
          <w:sz w:val="20"/>
          <w:szCs w:val="20"/>
        </w:rPr>
        <w:t xml:space="preserve"> aceste bunuri sau să constitui</w:t>
      </w:r>
      <w:r w:rsidRPr="00D25E85">
        <w:rPr>
          <w:sz w:val="20"/>
          <w:szCs w:val="20"/>
        </w:rPr>
        <w:t xml:space="preserve"> orice formă de garanție reală, cu excepția situațiilor prevăzute în contractul de finanțare, pe o perioadă de cel puţin 3 ani de la efectuarea plății finale sau în termenul prevăzut de normele privind ajutorul de stat.</w:t>
      </w:r>
    </w:p>
    <w:p w14:paraId="16D777E7" w14:textId="2D6230D0" w:rsidR="00084952" w:rsidRPr="008F0A6D" w:rsidRDefault="00084952" w:rsidP="00084952">
      <w:pPr>
        <w:pStyle w:val="ListParagraph"/>
        <w:numPr>
          <w:ilvl w:val="0"/>
          <w:numId w:val="4"/>
        </w:numPr>
        <w:rPr>
          <w:sz w:val="20"/>
          <w:szCs w:val="20"/>
        </w:rPr>
      </w:pPr>
      <w:r w:rsidRPr="008F0A6D">
        <w:rPr>
          <w:sz w:val="20"/>
          <w:szCs w:val="20"/>
        </w:rPr>
        <w:t>În cazul în care finanțare</w:t>
      </w:r>
      <w:r w:rsidR="00982995">
        <w:rPr>
          <w:sz w:val="20"/>
          <w:szCs w:val="20"/>
        </w:rPr>
        <w:t>a</w:t>
      </w:r>
      <w:r w:rsidRPr="008F0A6D">
        <w:rPr>
          <w:sz w:val="20"/>
          <w:szCs w:val="20"/>
        </w:rPr>
        <w:t xml:space="preserve"> din POR 2014-2020</w:t>
      </w:r>
      <w:r w:rsidR="00982995">
        <w:rPr>
          <w:sz w:val="20"/>
          <w:szCs w:val="20"/>
        </w:rPr>
        <w:t xml:space="preserve"> este</w:t>
      </w:r>
      <w:r w:rsidRPr="008F0A6D">
        <w:rPr>
          <w:sz w:val="20"/>
          <w:szCs w:val="20"/>
        </w:rPr>
        <w:t xml:space="preserve"> pentru investiții în infrastructură sau producție, pe termenul de 3 ani</w:t>
      </w:r>
      <w:r w:rsidR="00982995" w:rsidRPr="00982995">
        <w:rPr>
          <w:rFonts w:ascii="Calibri" w:hAnsi="Calibri"/>
          <w:sz w:val="20"/>
          <w:szCs w:val="20"/>
        </w:rPr>
        <w:t xml:space="preserve"> </w:t>
      </w:r>
      <w:r w:rsidR="00982995" w:rsidRPr="008F0A6D">
        <w:rPr>
          <w:rFonts w:ascii="Calibri" w:hAnsi="Calibri"/>
          <w:sz w:val="20"/>
          <w:szCs w:val="20"/>
        </w:rPr>
        <w:t>de la efectuarea plății finale</w:t>
      </w:r>
      <w:r w:rsidRPr="008F0A6D">
        <w:rPr>
          <w:sz w:val="20"/>
          <w:szCs w:val="20"/>
        </w:rPr>
        <w:t xml:space="preserve"> anterior menționat sau în termenul prevăzut de normele privind ajutorul de stat, după caz, nu trebuie: </w:t>
      </w:r>
    </w:p>
    <w:p w14:paraId="23FF2F3B" w14:textId="7F75B93E" w:rsidR="004428BB" w:rsidRPr="008F0A6D" w:rsidRDefault="00EE43FE" w:rsidP="004428BB">
      <w:pPr>
        <w:pStyle w:val="ListParagraph"/>
        <w:numPr>
          <w:ilvl w:val="1"/>
          <w:numId w:val="4"/>
        </w:numPr>
        <w:rPr>
          <w:sz w:val="20"/>
          <w:szCs w:val="20"/>
        </w:rPr>
      </w:pPr>
      <w:r>
        <w:rPr>
          <w:sz w:val="20"/>
          <w:szCs w:val="20"/>
        </w:rPr>
        <w:t>să încetez sau să delocalizez</w:t>
      </w:r>
      <w:r w:rsidR="004428BB" w:rsidRPr="008F0A6D">
        <w:rPr>
          <w:sz w:val="20"/>
          <w:szCs w:val="20"/>
        </w:rPr>
        <w:t xml:space="preserve"> activitatea productivă în afara regiunii de dezvoltare în cadrul căreia a fost prevăzută inițial implementarea proiectului; </w:t>
      </w:r>
    </w:p>
    <w:p w14:paraId="0FC3B0DF" w14:textId="62506ECA" w:rsidR="004428BB" w:rsidRPr="008F0A6D" w:rsidRDefault="004428BB" w:rsidP="004428BB">
      <w:pPr>
        <w:pStyle w:val="ListParagraph"/>
        <w:numPr>
          <w:ilvl w:val="1"/>
          <w:numId w:val="4"/>
        </w:numPr>
        <w:rPr>
          <w:sz w:val="20"/>
          <w:szCs w:val="20"/>
        </w:rPr>
      </w:pPr>
      <w:r w:rsidRPr="008F0A6D">
        <w:rPr>
          <w:sz w:val="20"/>
          <w:szCs w:val="20"/>
        </w:rPr>
        <w:lastRenderedPageBreak/>
        <w:t xml:space="preserve">să realizez o modificare a proprietății asupra unui element de infrastructură care dă un avantaj nejustificat unui terţ; </w:t>
      </w:r>
    </w:p>
    <w:p w14:paraId="61650498" w14:textId="3026B1F9" w:rsidR="004428BB" w:rsidRPr="008F0A6D" w:rsidRDefault="004428BB" w:rsidP="004428BB">
      <w:pPr>
        <w:pStyle w:val="ListParagraph"/>
        <w:numPr>
          <w:ilvl w:val="1"/>
          <w:numId w:val="4"/>
        </w:numPr>
        <w:rPr>
          <w:sz w:val="20"/>
          <w:szCs w:val="20"/>
        </w:rPr>
      </w:pPr>
      <w:r w:rsidRPr="008F0A6D">
        <w:rPr>
          <w:sz w:val="20"/>
          <w:szCs w:val="20"/>
        </w:rPr>
        <w:t>să realizez o modificare substanțială care afectează natura, obiectivele sau condițiile de realizare și care ar determina subminarea obiectivelor inițiale ale acesteia.</w:t>
      </w:r>
    </w:p>
    <w:p w14:paraId="510222FE" w14:textId="1CB3BDD1" w:rsidR="00AD70C6" w:rsidRDefault="00AD70C6" w:rsidP="009D70C0">
      <w:pPr>
        <w:pStyle w:val="ListParagraph"/>
        <w:numPr>
          <w:ilvl w:val="0"/>
          <w:numId w:val="4"/>
        </w:numPr>
        <w:rPr>
          <w:sz w:val="20"/>
          <w:szCs w:val="20"/>
        </w:rPr>
      </w:pPr>
      <w:r w:rsidRPr="008F0A6D">
        <w:rPr>
          <w:sz w:val="20"/>
          <w:szCs w:val="20"/>
        </w:rPr>
        <w:t>Să respect, pe durata pregătirii şi implementării proiectului, prevederile legislaţiei comunitare şi naţionale în domeniul dezvoltării durabile, egalităţii de şanse şi nediscriminării şi egalităţii de gen.</w:t>
      </w:r>
    </w:p>
    <w:p w14:paraId="096975C0" w14:textId="54D5CA8B" w:rsidR="00670420" w:rsidRDefault="00BA782D" w:rsidP="00670420">
      <w:pPr>
        <w:pStyle w:val="ListParagraph"/>
        <w:numPr>
          <w:ilvl w:val="0"/>
          <w:numId w:val="4"/>
        </w:numPr>
        <w:rPr>
          <w:sz w:val="20"/>
          <w:szCs w:val="20"/>
        </w:rPr>
      </w:pPr>
      <w:r w:rsidRPr="00BA782D">
        <w:rPr>
          <w:sz w:val="20"/>
          <w:szCs w:val="20"/>
        </w:rPr>
        <w:t>Dacă este cazul, s</w:t>
      </w:r>
      <w:r w:rsidR="00670420" w:rsidRPr="00D25E85">
        <w:rPr>
          <w:sz w:val="20"/>
          <w:szCs w:val="20"/>
        </w:rPr>
        <w:t xml:space="preserve">ă realizez demersurile necesare pentru înscrierea definitivă a dreptului de proprietate și să prezinte extrasul de carte funciară actualizat în termenul maxim din cadrul etapei precontractuale, respectiv în termen de </w:t>
      </w:r>
      <w:r w:rsidR="00670420">
        <w:rPr>
          <w:sz w:val="20"/>
          <w:szCs w:val="20"/>
        </w:rPr>
        <w:t>15</w:t>
      </w:r>
      <w:r w:rsidR="00670420" w:rsidRPr="00D25E85">
        <w:rPr>
          <w:sz w:val="20"/>
          <w:szCs w:val="20"/>
        </w:rPr>
        <w:t xml:space="preserve"> de zile calendaristice de </w:t>
      </w:r>
      <w:r w:rsidR="00670420">
        <w:rPr>
          <w:sz w:val="20"/>
          <w:szCs w:val="20"/>
        </w:rPr>
        <w:t>la transmiterea</w:t>
      </w:r>
      <w:r w:rsidR="00670420" w:rsidRPr="00D25E85">
        <w:rPr>
          <w:sz w:val="20"/>
          <w:szCs w:val="20"/>
        </w:rPr>
        <w:t xml:space="preserve"> notificării privind demararea respectivei etape, </w:t>
      </w:r>
      <w:r w:rsidR="00670420">
        <w:rPr>
          <w:sz w:val="20"/>
          <w:szCs w:val="20"/>
        </w:rPr>
        <w:t xml:space="preserve">înțelegând că, </w:t>
      </w:r>
      <w:r w:rsidR="00670420" w:rsidRPr="00D25E85">
        <w:rPr>
          <w:sz w:val="20"/>
          <w:szCs w:val="20"/>
        </w:rPr>
        <w:t>în caz contrar</w:t>
      </w:r>
      <w:r w:rsidR="00670420">
        <w:rPr>
          <w:sz w:val="20"/>
          <w:szCs w:val="20"/>
        </w:rPr>
        <w:t>,</w:t>
      </w:r>
      <w:r w:rsidR="00670420" w:rsidRPr="00D25E85">
        <w:rPr>
          <w:sz w:val="20"/>
          <w:szCs w:val="20"/>
        </w:rPr>
        <w:t xml:space="preserve"> proiectul fiind respins.</w:t>
      </w:r>
    </w:p>
    <w:p w14:paraId="1D00C1F9" w14:textId="77777777" w:rsidR="00B741A8" w:rsidRPr="008F0A6D" w:rsidRDefault="00B741A8" w:rsidP="00B741A8">
      <w:pPr>
        <w:pStyle w:val="ListParagraph"/>
        <w:numPr>
          <w:ilvl w:val="0"/>
          <w:numId w:val="4"/>
        </w:numPr>
        <w:ind w:left="786"/>
        <w:rPr>
          <w:sz w:val="20"/>
          <w:szCs w:val="20"/>
        </w:rPr>
      </w:pPr>
      <w:r>
        <w:rPr>
          <w:sz w:val="20"/>
          <w:szCs w:val="20"/>
        </w:rPr>
        <w:t>Să respect</w:t>
      </w:r>
      <w:r w:rsidRPr="008F0A6D">
        <w:rPr>
          <w:sz w:val="20"/>
          <w:szCs w:val="20"/>
        </w:rPr>
        <w:t xml:space="preserve">, </w:t>
      </w:r>
      <w:r>
        <w:rPr>
          <w:sz w:val="20"/>
          <w:szCs w:val="20"/>
        </w:rPr>
        <w:t xml:space="preserve">începând cu data depunerii cererii de finanțare, pe perioada procesului de evaluare, selecție contractare, implementare, inclusiv </w:t>
      </w:r>
      <w:r w:rsidRPr="008F0A6D">
        <w:rPr>
          <w:sz w:val="20"/>
          <w:szCs w:val="20"/>
        </w:rPr>
        <w:t>pe perioada de durabilitate a proiectului, următoarele condiții, sub sancțiunile prevăzute în contractul de finanțare:</w:t>
      </w:r>
    </w:p>
    <w:p w14:paraId="411E2EA5" w14:textId="77777777" w:rsidR="00B741A8" w:rsidRPr="008F0A6D" w:rsidRDefault="00B741A8" w:rsidP="00B741A8">
      <w:pPr>
        <w:pStyle w:val="ListParagraph"/>
        <w:numPr>
          <w:ilvl w:val="1"/>
          <w:numId w:val="4"/>
        </w:numPr>
        <w:rPr>
          <w:sz w:val="20"/>
          <w:szCs w:val="20"/>
        </w:rPr>
      </w:pPr>
      <w:r w:rsidRPr="008F0A6D">
        <w:rPr>
          <w:sz w:val="20"/>
          <w:szCs w:val="20"/>
        </w:rPr>
        <w:t xml:space="preserve">să nu </w:t>
      </w:r>
      <w:r>
        <w:rPr>
          <w:sz w:val="20"/>
          <w:szCs w:val="20"/>
        </w:rPr>
        <w:t>fie</w:t>
      </w:r>
      <w:r w:rsidRPr="008F0A6D">
        <w:rPr>
          <w:sz w:val="20"/>
          <w:szCs w:val="20"/>
        </w:rPr>
        <w:t xml:space="preserve"> în stare de faliment</w:t>
      </w:r>
    </w:p>
    <w:p w14:paraId="3DF04AD4" w14:textId="77777777" w:rsidR="00B741A8" w:rsidRPr="008F0A6D" w:rsidRDefault="00B741A8" w:rsidP="00B741A8">
      <w:pPr>
        <w:pStyle w:val="ListParagraph"/>
        <w:numPr>
          <w:ilvl w:val="1"/>
          <w:numId w:val="4"/>
        </w:numPr>
        <w:rPr>
          <w:sz w:val="20"/>
          <w:szCs w:val="20"/>
        </w:rPr>
      </w:pPr>
      <w:r w:rsidRPr="008F0A6D">
        <w:rPr>
          <w:sz w:val="20"/>
          <w:szCs w:val="20"/>
        </w:rPr>
        <w:t>să nu-și suspende activitatea economică</w:t>
      </w:r>
    </w:p>
    <w:p w14:paraId="46738D84" w14:textId="77777777" w:rsidR="00B741A8" w:rsidRPr="008F0A6D" w:rsidRDefault="00B741A8" w:rsidP="00B741A8">
      <w:pPr>
        <w:pStyle w:val="ListParagraph"/>
        <w:numPr>
          <w:ilvl w:val="1"/>
          <w:numId w:val="4"/>
        </w:numPr>
        <w:rPr>
          <w:sz w:val="20"/>
          <w:szCs w:val="20"/>
        </w:rPr>
      </w:pPr>
      <w:r w:rsidRPr="008F0A6D">
        <w:rPr>
          <w:sz w:val="20"/>
          <w:szCs w:val="20"/>
        </w:rPr>
        <w:t>să nu fie în dificultate, în conformitate cu prevederile Regulamentului (UE) nr. 651/2014 al Comisiei din 17 iunie 2014 de declarare a anumitor categorii de ajutoare compatibile cu piața internă în aplicarea articolelor 107 și 108 din tratat.</w:t>
      </w:r>
    </w:p>
    <w:p w14:paraId="5A08ED60" w14:textId="77777777" w:rsidR="00B741A8" w:rsidRPr="008F0A6D" w:rsidRDefault="00B741A8" w:rsidP="00B741A8">
      <w:pPr>
        <w:pStyle w:val="ListParagraph"/>
        <w:numPr>
          <w:ilvl w:val="1"/>
          <w:numId w:val="4"/>
        </w:numPr>
        <w:rPr>
          <w:sz w:val="20"/>
          <w:szCs w:val="20"/>
        </w:rPr>
      </w:pPr>
      <w:r w:rsidRPr="008F0A6D">
        <w:rPr>
          <w:sz w:val="20"/>
          <w:szCs w:val="20"/>
        </w:rPr>
        <w:t xml:space="preserve">Să nu fi fost găsit vinovat, printr-o hotărâre judecătorească definitivă, pentru comiterea unei fraude/ infracțiuni referitoare </w:t>
      </w:r>
      <w:proofErr w:type="spellStart"/>
      <w:r w:rsidRPr="008F0A6D">
        <w:rPr>
          <w:sz w:val="20"/>
          <w:szCs w:val="20"/>
        </w:rPr>
        <w:t>obţinerea</w:t>
      </w:r>
      <w:proofErr w:type="spellEnd"/>
      <w:r w:rsidRPr="008F0A6D">
        <w:rPr>
          <w:sz w:val="20"/>
          <w:szCs w:val="20"/>
        </w:rPr>
        <w:t xml:space="preserve"> </w:t>
      </w:r>
      <w:proofErr w:type="spellStart"/>
      <w:r w:rsidRPr="008F0A6D">
        <w:rPr>
          <w:sz w:val="20"/>
          <w:szCs w:val="20"/>
        </w:rPr>
        <w:t>şi</w:t>
      </w:r>
      <w:proofErr w:type="spellEnd"/>
      <w:r w:rsidRPr="008F0A6D">
        <w:rPr>
          <w:sz w:val="20"/>
          <w:szCs w:val="20"/>
        </w:rPr>
        <w:t xml:space="preserve"> utilizarea fondurilor europene </w:t>
      </w:r>
      <w:proofErr w:type="spellStart"/>
      <w:r w:rsidRPr="008F0A6D">
        <w:rPr>
          <w:sz w:val="20"/>
          <w:szCs w:val="20"/>
        </w:rPr>
        <w:t>şi</w:t>
      </w:r>
      <w:proofErr w:type="spellEnd"/>
      <w:r w:rsidRPr="008F0A6D">
        <w:rPr>
          <w:sz w:val="20"/>
          <w:szCs w:val="20"/>
        </w:rPr>
        <w:t xml:space="preserve">/sau a fondurilor publice </w:t>
      </w:r>
      <w:proofErr w:type="spellStart"/>
      <w:r w:rsidRPr="008F0A6D">
        <w:rPr>
          <w:sz w:val="20"/>
          <w:szCs w:val="20"/>
        </w:rPr>
        <w:t>naţionale</w:t>
      </w:r>
      <w:proofErr w:type="spellEnd"/>
      <w:r w:rsidRPr="008F0A6D">
        <w:rPr>
          <w:sz w:val="20"/>
          <w:szCs w:val="20"/>
        </w:rPr>
        <w:t xml:space="preserve"> aferente acestora, în conformitate cu prevederile Codului Penal aprobat prin Legea nr. 286/2009, cu modificările și completările ulterioare</w:t>
      </w:r>
    </w:p>
    <w:p w14:paraId="23874F59" w14:textId="77777777" w:rsidR="00B741A8" w:rsidRDefault="00B741A8" w:rsidP="00B741A8">
      <w:pPr>
        <w:pStyle w:val="ListParagraph"/>
        <w:numPr>
          <w:ilvl w:val="1"/>
          <w:numId w:val="4"/>
        </w:numPr>
        <w:rPr>
          <w:sz w:val="20"/>
          <w:szCs w:val="20"/>
        </w:rPr>
      </w:pPr>
      <w:r w:rsidRPr="008F0A6D">
        <w:rPr>
          <w:sz w:val="20"/>
          <w:szCs w:val="20"/>
        </w:rPr>
        <w:t>(Unde este cazul) să dețină dreptul legal de a desfășura activitățile prevăzute în cadrul proiectului.</w:t>
      </w:r>
    </w:p>
    <w:p w14:paraId="18FBCA26" w14:textId="77777777" w:rsidR="00B741A8" w:rsidRPr="00F10C92" w:rsidRDefault="00B741A8" w:rsidP="00B741A8">
      <w:pPr>
        <w:pStyle w:val="ListParagraph"/>
        <w:numPr>
          <w:ilvl w:val="0"/>
          <w:numId w:val="4"/>
        </w:numPr>
        <w:ind w:left="786"/>
        <w:rPr>
          <w:sz w:val="20"/>
        </w:rPr>
      </w:pPr>
      <w:r>
        <w:rPr>
          <w:sz w:val="20"/>
        </w:rPr>
        <w:t xml:space="preserve">Începând  </w:t>
      </w:r>
      <w:r w:rsidRPr="00F10C92">
        <w:rPr>
          <w:sz w:val="20"/>
        </w:rPr>
        <w:t xml:space="preserve">cu data depunerii cererii de finanțare, pe perioada de evaluare, selecție </w:t>
      </w:r>
      <w:proofErr w:type="spellStart"/>
      <w:r w:rsidRPr="00F10C92">
        <w:rPr>
          <w:sz w:val="20"/>
        </w:rPr>
        <w:t>şi</w:t>
      </w:r>
      <w:proofErr w:type="spellEnd"/>
      <w:r w:rsidRPr="00F10C92">
        <w:rPr>
          <w:sz w:val="20"/>
        </w:rPr>
        <w:t xml:space="preserve"> contractare, implementare, inclusiv durabilitate </w:t>
      </w:r>
      <w:r>
        <w:rPr>
          <w:sz w:val="20"/>
        </w:rPr>
        <w:t xml:space="preserve">să </w:t>
      </w:r>
      <w:r w:rsidRPr="00F10C92">
        <w:rPr>
          <w:sz w:val="20"/>
        </w:rPr>
        <w:t>nu se află în situațiile  prevăzute de Recomandarea Comisiei Europene nr. 1039/16.07.2020, publicată în JOUE nr 227/16.07.2020 privind condiționarea acordării sprijinului financiar public de lipsa unei legături cu jurisdicțiile necooperante în scopuri fisc</w:t>
      </w:r>
      <w:r>
        <w:rPr>
          <w:sz w:val="20"/>
        </w:rPr>
        <w:t>ale,</w:t>
      </w:r>
      <w:r w:rsidRPr="00F10C92">
        <w:rPr>
          <w:sz w:val="20"/>
        </w:rPr>
        <w:t xml:space="preserve"> respectiv:</w:t>
      </w:r>
    </w:p>
    <w:p w14:paraId="0E86CBDB" w14:textId="77777777" w:rsidR="00B741A8" w:rsidRPr="00F10C92" w:rsidRDefault="00B741A8" w:rsidP="00B741A8">
      <w:pPr>
        <w:pStyle w:val="ListParagraph"/>
        <w:numPr>
          <w:ilvl w:val="0"/>
          <w:numId w:val="11"/>
        </w:numPr>
        <w:tabs>
          <w:tab w:val="left" w:pos="2552"/>
        </w:tabs>
        <w:spacing w:before="120" w:after="0"/>
        <w:ind w:left="2552" w:hanging="284"/>
        <w:contextualSpacing w:val="0"/>
        <w:rPr>
          <w:sz w:val="20"/>
        </w:rPr>
      </w:pPr>
      <w:r>
        <w:rPr>
          <w:sz w:val="20"/>
        </w:rPr>
        <w:t>Să nu fie</w:t>
      </w:r>
      <w:r w:rsidRPr="00F10C92">
        <w:rPr>
          <w:sz w:val="20"/>
        </w:rPr>
        <w:t xml:space="preserve"> rezident în scopuri fiscale sau înmatriculat în temeiul legilor din jurisdicțiile care figurează pe lista Uniunii Europene  a jurisdicțiilor necooperante în scopuri fiscale;</w:t>
      </w:r>
    </w:p>
    <w:p w14:paraId="64473EF0" w14:textId="77777777" w:rsidR="00B741A8" w:rsidRPr="00F10C92" w:rsidRDefault="00B741A8" w:rsidP="00B741A8">
      <w:pPr>
        <w:pStyle w:val="ListParagraph"/>
        <w:numPr>
          <w:ilvl w:val="0"/>
          <w:numId w:val="11"/>
        </w:numPr>
        <w:spacing w:before="120" w:after="0"/>
        <w:ind w:left="2552" w:hanging="284"/>
        <w:contextualSpacing w:val="0"/>
        <w:rPr>
          <w:sz w:val="20"/>
        </w:rPr>
      </w:pPr>
      <w:r>
        <w:rPr>
          <w:sz w:val="20"/>
        </w:rPr>
        <w:t>Să nu fie</w:t>
      </w:r>
      <w:r w:rsidRPr="00F10C92">
        <w:rPr>
          <w:sz w:val="20"/>
        </w:rPr>
        <w:t xml:space="preserve"> controlat, direct sau indirect, de către acționarii din jurisdicțiile care figurează pe lista Uniunii Europene a jurisdicțiilor ne</w:t>
      </w:r>
      <w:bookmarkStart w:id="1" w:name="_GoBack"/>
      <w:bookmarkEnd w:id="1"/>
      <w:r w:rsidRPr="00F10C92">
        <w:rPr>
          <w:sz w:val="20"/>
        </w:rPr>
        <w:t>cooperante, analiza mergând până la beneficiarul real, așa cum este acesta definit în art. 3 punctul 6 din Directiva 2015/849;</w:t>
      </w:r>
    </w:p>
    <w:p w14:paraId="1C4667BD" w14:textId="77777777" w:rsidR="00B741A8" w:rsidRPr="00F10C92" w:rsidRDefault="00B741A8" w:rsidP="00B741A8">
      <w:pPr>
        <w:pStyle w:val="ListParagraph"/>
        <w:numPr>
          <w:ilvl w:val="0"/>
          <w:numId w:val="11"/>
        </w:numPr>
        <w:spacing w:before="120" w:after="0"/>
        <w:ind w:left="2552" w:hanging="284"/>
        <w:contextualSpacing w:val="0"/>
        <w:rPr>
          <w:sz w:val="20"/>
        </w:rPr>
      </w:pPr>
      <w:r>
        <w:rPr>
          <w:sz w:val="20"/>
        </w:rPr>
        <w:t>Să nu controleze</w:t>
      </w:r>
      <w:r w:rsidRPr="00F10C92">
        <w:rPr>
          <w:sz w:val="20"/>
        </w:rPr>
        <w:t xml:space="preserve">, direct sau indirect, filialele sau </w:t>
      </w:r>
      <w:r>
        <w:rPr>
          <w:sz w:val="20"/>
        </w:rPr>
        <w:t xml:space="preserve">să </w:t>
      </w:r>
      <w:r w:rsidRPr="00F10C92">
        <w:rPr>
          <w:sz w:val="20"/>
        </w:rPr>
        <w:t>nu dețin</w:t>
      </w:r>
      <w:r>
        <w:rPr>
          <w:sz w:val="20"/>
        </w:rPr>
        <w:t>ă</w:t>
      </w:r>
      <w:r w:rsidRPr="00F10C92">
        <w:rPr>
          <w:sz w:val="20"/>
        </w:rPr>
        <w:t xml:space="preserve"> unități permanente proprii în jurisdicțiile care figurează pe lista Uniunii Europene a jurisdicțiilor necooperante în scopuri fiscale; și</w:t>
      </w:r>
    </w:p>
    <w:p w14:paraId="54067C60" w14:textId="77777777" w:rsidR="00B741A8" w:rsidRDefault="00B741A8" w:rsidP="00B741A8">
      <w:pPr>
        <w:pStyle w:val="ListParagraph"/>
        <w:numPr>
          <w:ilvl w:val="0"/>
          <w:numId w:val="11"/>
        </w:numPr>
        <w:spacing w:before="120" w:after="0"/>
        <w:ind w:left="2552" w:hanging="284"/>
        <w:contextualSpacing w:val="0"/>
        <w:rPr>
          <w:sz w:val="20"/>
        </w:rPr>
      </w:pPr>
      <w:r>
        <w:rPr>
          <w:sz w:val="20"/>
        </w:rPr>
        <w:t>Să nu exercite</w:t>
      </w:r>
      <w:r w:rsidRPr="00F10C92">
        <w:rPr>
          <w:sz w:val="20"/>
        </w:rPr>
        <w:t xml:space="preserve"> dreptul de proprietate</w:t>
      </w:r>
      <w:r w:rsidRPr="00F10C92">
        <w:rPr>
          <w:rStyle w:val="FootnoteReference"/>
          <w:sz w:val="20"/>
        </w:rPr>
        <w:footnoteReference w:id="1"/>
      </w:r>
      <w:r w:rsidRPr="00F10C92">
        <w:rPr>
          <w:sz w:val="20"/>
        </w:rPr>
        <w:t xml:space="preserve"> în comun cu întreprinderile din jurisdicțiile care figurează pe lista Uniunii Europene a jurisdicțiilor necooperante în scopuri fiscale.</w:t>
      </w:r>
    </w:p>
    <w:p w14:paraId="42BDA715" w14:textId="64B13F28" w:rsidR="00AD70C6" w:rsidRPr="008F0A6D" w:rsidRDefault="00AD70C6" w:rsidP="009D70C0">
      <w:pPr>
        <w:pStyle w:val="ListParagraph"/>
        <w:numPr>
          <w:ilvl w:val="0"/>
          <w:numId w:val="4"/>
        </w:numPr>
        <w:rPr>
          <w:sz w:val="20"/>
          <w:szCs w:val="20"/>
        </w:rPr>
      </w:pPr>
      <w:r w:rsidRPr="008F0A6D">
        <w:rPr>
          <w:sz w:val="20"/>
          <w:szCs w:val="20"/>
        </w:rPr>
        <w:t xml:space="preserve">În cazul în care </w:t>
      </w:r>
      <w:r w:rsidR="00B741A8">
        <w:rPr>
          <w:sz w:val="20"/>
          <w:szCs w:val="20"/>
        </w:rPr>
        <w:t>solicitantul/membrul parteneriatului</w:t>
      </w:r>
      <w:r w:rsidR="00A966BC" w:rsidRPr="008F0A6D">
        <w:rPr>
          <w:sz w:val="20"/>
          <w:szCs w:val="20"/>
        </w:rPr>
        <w:t xml:space="preserve"> </w:t>
      </w:r>
      <w:r w:rsidRPr="008F0A6D">
        <w:rPr>
          <w:sz w:val="20"/>
          <w:szCs w:val="20"/>
        </w:rPr>
        <w:t>desfășoară sau va desfășura activități în mai multe domenii de activitate, ajutorul de minimis obținut prin POR 2014-2020 nu va fi utilizat într-un alt domeniu de activitate (i.e. clasă CAEN) decât cel</w:t>
      </w:r>
      <w:r w:rsidR="001B49F3" w:rsidRPr="008F0A6D">
        <w:rPr>
          <w:sz w:val="20"/>
          <w:szCs w:val="20"/>
        </w:rPr>
        <w:t>/cele</w:t>
      </w:r>
      <w:r w:rsidRPr="008F0A6D">
        <w:rPr>
          <w:sz w:val="20"/>
          <w:szCs w:val="20"/>
        </w:rPr>
        <w:t xml:space="preserve"> menționat</w:t>
      </w:r>
      <w:r w:rsidR="001B49F3" w:rsidRPr="008F0A6D">
        <w:rPr>
          <w:sz w:val="20"/>
          <w:szCs w:val="20"/>
        </w:rPr>
        <w:t>/menționate</w:t>
      </w:r>
      <w:r w:rsidRPr="008F0A6D">
        <w:rPr>
          <w:sz w:val="20"/>
          <w:szCs w:val="20"/>
        </w:rPr>
        <w:t xml:space="preserve"> în cererea de finanțare.</w:t>
      </w:r>
    </w:p>
    <w:p w14:paraId="1D9ED9CA" w14:textId="77777777" w:rsidR="00AF526B" w:rsidRPr="004069F1" w:rsidRDefault="00AF526B" w:rsidP="00557775">
      <w:pPr>
        <w:pStyle w:val="ListParagraph"/>
        <w:numPr>
          <w:ilvl w:val="0"/>
          <w:numId w:val="4"/>
        </w:numPr>
        <w:rPr>
          <w:sz w:val="20"/>
          <w:szCs w:val="20"/>
        </w:rPr>
      </w:pPr>
      <w:r w:rsidRPr="00557775">
        <w:rPr>
          <w:sz w:val="20"/>
          <w:szCs w:val="20"/>
        </w:rPr>
        <w:lastRenderedPageBreak/>
        <w:t>Dacă este cazul, 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w:t>
      </w:r>
      <w:r w:rsidRPr="00557775">
        <w:rPr>
          <w:sz w:val="20"/>
          <w:szCs w:val="20"/>
        </w:rPr>
        <w:footnoteReference w:id="2"/>
      </w:r>
      <w:r w:rsidRPr="00557775">
        <w:rPr>
          <w:sz w:val="20"/>
          <w:szCs w:val="20"/>
        </w:rPr>
        <w:t xml:space="preserve">, </w:t>
      </w:r>
      <w:r w:rsidRPr="004069F1">
        <w:rPr>
          <w:sz w:val="20"/>
          <w:szCs w:val="20"/>
        </w:rPr>
        <w:t xml:space="preserve">atunci acestei întreprinderi i se poate aplica plafonul de 200.000 euro doar dacă, de finanțarea primită, nu va beneficia în activitățile desfășurate în domeniile excluse ori cărora li se aplică un plafon mai mic. </w:t>
      </w:r>
    </w:p>
    <w:p w14:paraId="7215D3ED" w14:textId="2B5E381F" w:rsidR="001B49F3" w:rsidRPr="004069F1" w:rsidRDefault="001B49F3" w:rsidP="00557775">
      <w:pPr>
        <w:pStyle w:val="ListParagraph"/>
        <w:numPr>
          <w:ilvl w:val="0"/>
          <w:numId w:val="4"/>
        </w:numPr>
        <w:rPr>
          <w:sz w:val="20"/>
          <w:szCs w:val="20"/>
        </w:rPr>
      </w:pPr>
      <w:r w:rsidRPr="004069F1">
        <w:rPr>
          <w:sz w:val="20"/>
          <w:szCs w:val="20"/>
        </w:rPr>
        <w:t xml:space="preserve">Se angajează ca ajutorul de minimis acordat în cadrul cererii de finanțare menționate să nu fie utilizate pentru achiziționarea de vehicule pentru transport rutier de mărfuri. </w:t>
      </w:r>
    </w:p>
    <w:p w14:paraId="325D06CC" w14:textId="77777777" w:rsidR="000120A6" w:rsidRPr="004069F1" w:rsidRDefault="000120A6" w:rsidP="000120A6">
      <w:pPr>
        <w:pStyle w:val="ListParagraph"/>
        <w:numPr>
          <w:ilvl w:val="0"/>
          <w:numId w:val="4"/>
        </w:numPr>
        <w:rPr>
          <w:rFonts w:cs="Arial"/>
          <w:bCs/>
          <w:sz w:val="20"/>
          <w:szCs w:val="20"/>
        </w:rPr>
      </w:pPr>
      <w:r w:rsidRPr="004069F1">
        <w:rPr>
          <w:rFonts w:ascii="Calibri" w:hAnsi="Calibri"/>
          <w:sz w:val="20"/>
          <w:szCs w:val="20"/>
        </w:rPr>
        <w:t xml:space="preserve">Să </w:t>
      </w:r>
      <w:r w:rsidRPr="004069F1">
        <w:rPr>
          <w:rFonts w:cs="Arial"/>
          <w:bCs/>
          <w:sz w:val="20"/>
          <w:szCs w:val="20"/>
        </w:rPr>
        <w:t>respect legislaţia în vigoare la nivel naţional şi european, inclusiv a modificărilor intervenite pe parcursul procesului de verificare, evaluare, contractare implemenare a proiectelor, modificări intervenite ulterior lansării prezentului ghid și/sau ale ghidurilor specifice apelurilor de proiecte.</w:t>
      </w:r>
    </w:p>
    <w:p w14:paraId="72C3126A" w14:textId="02AB00ED" w:rsidR="00807001" w:rsidRPr="004069F1" w:rsidRDefault="00807001" w:rsidP="000120A6">
      <w:pPr>
        <w:pStyle w:val="ListParagraph"/>
        <w:numPr>
          <w:ilvl w:val="0"/>
          <w:numId w:val="4"/>
        </w:numPr>
        <w:rPr>
          <w:rFonts w:ascii="Calibri" w:hAnsi="Calibri"/>
          <w:sz w:val="20"/>
          <w:szCs w:val="20"/>
        </w:rPr>
      </w:pPr>
      <w:r w:rsidRPr="004069F1">
        <w:rPr>
          <w:rFonts w:ascii="Calibri" w:hAnsi="Calibri"/>
          <w:sz w:val="20"/>
          <w:szCs w:val="20"/>
        </w:rPr>
        <w:t>Să prezint/să actualizez, în termenul maxim din etapa precontractuală, re</w:t>
      </w:r>
      <w:r w:rsidR="00856D68">
        <w:rPr>
          <w:rFonts w:ascii="Calibri" w:hAnsi="Calibri"/>
          <w:sz w:val="20"/>
          <w:szCs w:val="20"/>
        </w:rPr>
        <w:t>spectiv în termenul prevăzut de ghidul specific, calculat</w:t>
      </w:r>
      <w:r w:rsidRPr="004069F1">
        <w:rPr>
          <w:rFonts w:ascii="Calibri" w:hAnsi="Calibri"/>
          <w:sz w:val="20"/>
          <w:szCs w:val="20"/>
        </w:rPr>
        <w:t xml:space="preserve"> de la transmiterea notificării privind demararea respectivei etape, </w:t>
      </w:r>
      <w:r w:rsidRPr="004069F1">
        <w:rPr>
          <w:sz w:val="20"/>
          <w:szCs w:val="20"/>
        </w:rPr>
        <w:t>declarație pe proprie răspundere cu privire la documentele, depuse la cererea de finanțare, care au suferit actualizări/modificări ale informațiilor incluse în cadrul acestora și anexarea acestora. (ex: modificări  ale documentelor statutare ale solicitantului, actualizări ale situațiilor financiare, fie ca urmare a depunerii la organele fiscale, fie ca urmare a încheierii unui nou an fiscal ale aplicantului si/sau ale întreprinderilor legate/partenere, declarațiile pe proprie răspundere, certificatul constatator, certificatele fiscale, certificatul de cazier fiscal, modificări asupra documentelor ce dovesc drepturile reale/de creanță prevăzute în cadrul prezentului ghid specific, inclusiv  asupra extraselor de carte funciară anexate la cererea de finanţare, orice alt document din lista celor anexate la formularul cererii de finanțare, actualizat, dacă au intervenit modificări), inclusiv să transmit care au suferit modificări /actualizări.</w:t>
      </w:r>
      <w:r w:rsidR="003D20F1" w:rsidRPr="004069F1">
        <w:rPr>
          <w:sz w:val="20"/>
          <w:szCs w:val="20"/>
        </w:rPr>
        <w:t xml:space="preserve"> De asemenea, mă angajez să retransmit asumată declarația de eligibilitate asumată cu data semnării contractului de finanțare.</w:t>
      </w:r>
    </w:p>
    <w:p w14:paraId="6DA54384" w14:textId="5AE9EE7B" w:rsidR="007269C1" w:rsidRPr="004069F1" w:rsidRDefault="00807001" w:rsidP="007269C1">
      <w:pPr>
        <w:pStyle w:val="ListParagraph"/>
        <w:numPr>
          <w:ilvl w:val="0"/>
          <w:numId w:val="4"/>
        </w:numPr>
        <w:rPr>
          <w:sz w:val="20"/>
          <w:szCs w:val="20"/>
        </w:rPr>
      </w:pPr>
      <w:r w:rsidRPr="004069F1">
        <w:rPr>
          <w:sz w:val="20"/>
          <w:szCs w:val="20"/>
        </w:rPr>
        <w:t>Să prezint/ să actualizez, la solicitarea AM/OI, a oricărui document solicitat din lista documentelor anexate la cererea de finanțarea în conformitate cu prevederile ghidului specific aplicabil, inclusiv documente suplimentare solicitate ca urmare identificării unor aspecte ce pot îmbunătăți procesul de verificare şi evaluare sau contractare.</w:t>
      </w:r>
    </w:p>
    <w:p w14:paraId="5F5E3D7F" w14:textId="61AB9AD6" w:rsidR="00883597" w:rsidRPr="004069F1" w:rsidRDefault="00883597" w:rsidP="000120A6">
      <w:pPr>
        <w:pStyle w:val="ListParagraph"/>
        <w:numPr>
          <w:ilvl w:val="0"/>
          <w:numId w:val="4"/>
        </w:numPr>
        <w:rPr>
          <w:sz w:val="20"/>
          <w:szCs w:val="20"/>
        </w:rPr>
      </w:pPr>
      <w:r w:rsidRPr="004069F1">
        <w:rPr>
          <w:sz w:val="20"/>
          <w:szCs w:val="20"/>
        </w:rPr>
        <w:t>Să notific OI/AMPOR asupra oricărei situații intervenite de natură a afecta cele angajate</w:t>
      </w:r>
      <w:r w:rsidR="000120A6" w:rsidRPr="004069F1">
        <w:rPr>
          <w:sz w:val="20"/>
          <w:szCs w:val="20"/>
        </w:rPr>
        <w:t>, inclusiv criteriile de eligibilitate stabilite în conformitate cu prevederile ghidului specific</w:t>
      </w:r>
      <w:r w:rsidRPr="004069F1">
        <w:rPr>
          <w:sz w:val="20"/>
          <w:szCs w:val="20"/>
        </w:rPr>
        <w:t>, în termen de maximum 5 zile lucrătoare de la apariția acesteia.</w:t>
      </w:r>
    </w:p>
    <w:p w14:paraId="3D6A0A3A" w14:textId="77777777" w:rsidR="00883597" w:rsidRPr="008F0A6D" w:rsidRDefault="00883597" w:rsidP="00631B45">
      <w:pPr>
        <w:rPr>
          <w:sz w:val="20"/>
          <w:szCs w:val="20"/>
        </w:rPr>
      </w:pPr>
    </w:p>
    <w:tbl>
      <w:tblPr>
        <w:tblW w:w="9322" w:type="dxa"/>
        <w:tblLook w:val="0000" w:firstRow="0" w:lastRow="0" w:firstColumn="0" w:lastColumn="0" w:noHBand="0" w:noVBand="0"/>
      </w:tblPr>
      <w:tblGrid>
        <w:gridCol w:w="9322"/>
      </w:tblGrid>
      <w:tr w:rsidR="00CA51E1" w:rsidRPr="008F0A6D" w14:paraId="712BB91D" w14:textId="77777777" w:rsidTr="003B21E3">
        <w:trPr>
          <w:trHeight w:val="837"/>
        </w:trPr>
        <w:tc>
          <w:tcPr>
            <w:tcW w:w="9322" w:type="dxa"/>
          </w:tcPr>
          <w:p w14:paraId="28172BCA" w14:textId="77777777" w:rsidR="00CA51E1" w:rsidRPr="008F0A6D" w:rsidRDefault="00CA51E1" w:rsidP="003B21E3">
            <w:pPr>
              <w:jc w:val="right"/>
              <w:rPr>
                <w:rFonts w:ascii="Calibri" w:hAnsi="Calibri"/>
                <w:sz w:val="20"/>
                <w:szCs w:val="20"/>
              </w:rPr>
            </w:pPr>
            <w:r w:rsidRPr="008F0A6D">
              <w:rPr>
                <w:rFonts w:ascii="Calibri" w:hAnsi="Calibri"/>
                <w:sz w:val="20"/>
                <w:szCs w:val="20"/>
              </w:rPr>
              <w:t xml:space="preserve">Semnătura: </w:t>
            </w:r>
          </w:p>
          <w:p w14:paraId="1BF79A42" w14:textId="77777777" w:rsidR="00CA51E1" w:rsidRPr="008F0A6D" w:rsidRDefault="00CA51E1" w:rsidP="003B21E3">
            <w:pPr>
              <w:pStyle w:val="instruct"/>
              <w:jc w:val="right"/>
              <w:rPr>
                <w:rFonts w:ascii="Calibri" w:hAnsi="Calibri"/>
                <w:szCs w:val="20"/>
              </w:rPr>
            </w:pPr>
            <w:r w:rsidRPr="008F0A6D">
              <w:rPr>
                <w:rFonts w:ascii="Calibri" w:hAnsi="Calibri"/>
                <w:szCs w:val="20"/>
              </w:rPr>
              <w:t>Nume, prenume</w:t>
            </w:r>
          </w:p>
          <w:p w14:paraId="04E5A076" w14:textId="3B6BB07C" w:rsidR="00CA51E1" w:rsidRPr="008F0A6D" w:rsidRDefault="00CA51E1" w:rsidP="003B21E3">
            <w:pPr>
              <w:pStyle w:val="instruct"/>
              <w:jc w:val="right"/>
              <w:rPr>
                <w:rFonts w:ascii="Calibri" w:hAnsi="Calibri"/>
                <w:szCs w:val="20"/>
              </w:rPr>
            </w:pPr>
            <w:r w:rsidRPr="008F0A6D">
              <w:rPr>
                <w:rFonts w:ascii="Calibri" w:hAnsi="Calibri"/>
                <w:szCs w:val="20"/>
              </w:rPr>
              <w:t>Semnătura reprezent</w:t>
            </w:r>
            <w:r w:rsidR="004069F1">
              <w:rPr>
                <w:rFonts w:ascii="Calibri" w:hAnsi="Calibri"/>
                <w:szCs w:val="20"/>
              </w:rPr>
              <w:t>antului legal al solicitantului</w:t>
            </w:r>
          </w:p>
          <w:p w14:paraId="7849711B" w14:textId="77777777" w:rsidR="00CA51E1" w:rsidRPr="008F0A6D" w:rsidRDefault="00CA51E1" w:rsidP="003B21E3">
            <w:pPr>
              <w:jc w:val="right"/>
              <w:rPr>
                <w:rFonts w:ascii="Calibri" w:hAnsi="Calibri"/>
                <w:sz w:val="20"/>
                <w:szCs w:val="20"/>
              </w:rPr>
            </w:pPr>
            <w:r w:rsidRPr="008F0A6D">
              <w:rPr>
                <w:rFonts w:ascii="Calibri" w:hAnsi="Calibri"/>
                <w:sz w:val="20"/>
                <w:szCs w:val="20"/>
              </w:rPr>
              <w:t xml:space="preserve">Data: </w:t>
            </w:r>
          </w:p>
          <w:p w14:paraId="34851963" w14:textId="77777777" w:rsidR="00CA51E1" w:rsidRPr="008F0A6D" w:rsidRDefault="00CA51E1" w:rsidP="003B21E3">
            <w:pPr>
              <w:pStyle w:val="instruct"/>
              <w:jc w:val="right"/>
              <w:rPr>
                <w:rFonts w:ascii="Calibri" w:hAnsi="Calibri"/>
                <w:szCs w:val="20"/>
              </w:rPr>
            </w:pPr>
            <w:r w:rsidRPr="008F0A6D">
              <w:rPr>
                <w:rFonts w:ascii="Calibri" w:hAnsi="Calibri"/>
                <w:szCs w:val="20"/>
              </w:rPr>
              <w:t>zz/ll/aaaa</w:t>
            </w:r>
          </w:p>
        </w:tc>
      </w:tr>
    </w:tbl>
    <w:p w14:paraId="356978AF" w14:textId="77777777" w:rsidR="00AD70C6" w:rsidRPr="008F0A6D" w:rsidRDefault="00AD70C6" w:rsidP="00CA51E1">
      <w:pPr>
        <w:rPr>
          <w:b/>
          <w:sz w:val="20"/>
          <w:szCs w:val="20"/>
        </w:rPr>
      </w:pPr>
    </w:p>
    <w:sectPr w:rsidR="00AD70C6" w:rsidRPr="008F0A6D" w:rsidSect="0012162A">
      <w:headerReference w:type="even" r:id="rId8"/>
      <w:headerReference w:type="default" r:id="rId9"/>
      <w:footerReference w:type="even" r:id="rId10"/>
      <w:footerReference w:type="default" r:id="rId11"/>
      <w:pgSz w:w="11906" w:h="16838"/>
      <w:pgMar w:top="1417" w:right="1133" w:bottom="78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4E703F" w14:textId="77777777" w:rsidR="009347B6" w:rsidRDefault="009347B6" w:rsidP="00702FA1">
      <w:r>
        <w:separator/>
      </w:r>
    </w:p>
  </w:endnote>
  <w:endnote w:type="continuationSeparator" w:id="0">
    <w:p w14:paraId="697D97FD" w14:textId="77777777" w:rsidR="009347B6" w:rsidRDefault="009347B6"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sz w:val="40"/>
      </w:rPr>
    </w:sdtEndPr>
    <w:sdtContent>
      <w:p w14:paraId="337B08A3" w14:textId="77777777"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08DCC" w14:textId="77777777" w:rsidR="00AE51C9" w:rsidRDefault="00AE51C9" w:rsidP="00AE51C9">
    <w:pPr>
      <w:pStyle w:val="Footer"/>
      <w:jc w:val="right"/>
    </w:pPr>
  </w:p>
  <w:p w14:paraId="428C8A6D" w14:textId="77777777" w:rsidR="00AE51C9" w:rsidRDefault="00AE51C9" w:rsidP="00AE51C9">
    <w:pPr>
      <w:pStyle w:val="Footer"/>
      <w:jc w:val="right"/>
    </w:pPr>
  </w:p>
  <w:p w14:paraId="24A73DBC" w14:textId="77777777" w:rsidR="00AE51C9" w:rsidRDefault="00AE51C9" w:rsidP="00AE51C9">
    <w:pPr>
      <w:pStyle w:val="Footer"/>
      <w:jc w:val="right"/>
    </w:pPr>
  </w:p>
  <w:p w14:paraId="3EF8095F" w14:textId="77777777" w:rsidR="00AE51C9" w:rsidRDefault="00AE51C9" w:rsidP="00AE51C9">
    <w:pPr>
      <w:pStyle w:val="Footer"/>
      <w:jc w:val="right"/>
    </w:pPr>
    <w:r>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AB7AEE" w14:textId="77777777" w:rsidR="009347B6" w:rsidRDefault="009347B6" w:rsidP="00A77B6E">
      <w:r>
        <w:separator/>
      </w:r>
    </w:p>
  </w:footnote>
  <w:footnote w:type="continuationSeparator" w:id="0">
    <w:p w14:paraId="10F9C5AD" w14:textId="77777777" w:rsidR="009347B6" w:rsidRDefault="009347B6" w:rsidP="00702FA1">
      <w:r>
        <w:continuationSeparator/>
      </w:r>
    </w:p>
  </w:footnote>
  <w:footnote w:id="1">
    <w:p w14:paraId="17DE49FE" w14:textId="77777777" w:rsidR="00B741A8" w:rsidRDefault="00B741A8" w:rsidP="00B741A8">
      <w:pPr>
        <w:pStyle w:val="FootnoteText"/>
      </w:pPr>
      <w:r>
        <w:rPr>
          <w:rStyle w:val="FootnoteReference"/>
        </w:rPr>
        <w:footnoteRef/>
      </w:r>
      <w:r>
        <w:t xml:space="preserve"> „Proprietate” înseamnă participațiile directe și indirecte, precum și beneficiarul real, conform definiției de la articolul 3 punctul 6 din Directiva 2015/849 a Parlamentului European și a Consiliului ( 3 ).</w:t>
      </w:r>
    </w:p>
  </w:footnote>
  <w:footnote w:id="2">
    <w:p w14:paraId="75749916" w14:textId="77777777" w:rsidR="00AF526B" w:rsidRPr="003503B2" w:rsidRDefault="00AF526B" w:rsidP="00AF526B">
      <w:pPr>
        <w:pStyle w:val="FootnoteText"/>
        <w:rPr>
          <w:szCs w:val="16"/>
        </w:rPr>
      </w:pPr>
      <w:r w:rsidRPr="003503B2">
        <w:rPr>
          <w:rStyle w:val="FootnoteReference"/>
          <w:szCs w:val="16"/>
        </w:rPr>
        <w:footnoteRef/>
      </w:r>
      <w:r w:rsidRPr="003503B2">
        <w:rPr>
          <w:szCs w:val="16"/>
        </w:rPr>
        <w:t xml:space="preserve"> </w:t>
      </w:r>
      <w:r w:rsidRPr="003503B2">
        <w:rPr>
          <w:szCs w:val="16"/>
        </w:rPr>
        <w:t>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14:paraId="6FC42F22" w14:textId="77777777" w:rsidTr="00515167">
      <w:tc>
        <w:tcPr>
          <w:tcW w:w="8355" w:type="dxa"/>
        </w:tcPr>
        <w:p w14:paraId="3D261BF7" w14:textId="77777777" w:rsidR="00EE659F" w:rsidRPr="00D145FE" w:rsidRDefault="00B3127B" w:rsidP="00A77B6E">
          <w:pPr>
            <w:pStyle w:val="Header"/>
          </w:pPr>
          <w:r>
            <w:fldChar w:fldCharType="begin"/>
          </w:r>
          <w:r>
            <w:instrText xml:space="preserve"> TITLE   \* MERGEFORMAT </w:instrText>
          </w:r>
          <w:del w:id="2" w:author="Alina BOUROSU" w:date="2018-05-15T17:24:00Z">
            <w:r>
              <w:fldChar w:fldCharType="end"/>
            </w:r>
          </w:del>
          <w:r w:rsidR="00EE659F" w:rsidRPr="00D145FE">
            <w:t xml:space="preserve"> </w:t>
          </w:r>
        </w:p>
        <w:p w14:paraId="7A0BBA94" w14:textId="77777777" w:rsidR="00EE659F" w:rsidRPr="00D145FE" w:rsidRDefault="00B3127B" w:rsidP="00A77B6E">
          <w:pPr>
            <w:pStyle w:val="Header"/>
          </w:pPr>
          <w:r>
            <w:fldChar w:fldCharType="begin"/>
          </w:r>
          <w:r>
            <w:instrText xml:space="preserve"> SUBJECT   \* MERGEFORMAT </w:instrText>
          </w:r>
          <w:del w:id="3" w:author="Alina BOUROSU" w:date="2018-05-15T17:24:00Z">
            <w:r>
              <w:fldChar w:fldCharType="end"/>
            </w:r>
          </w:del>
        </w:p>
      </w:tc>
      <w:tc>
        <w:tcPr>
          <w:tcW w:w="933" w:type="dxa"/>
          <w:shd w:val="clear" w:color="auto" w:fill="3078BA"/>
          <w:vAlign w:val="center"/>
        </w:tcPr>
        <w:p w14:paraId="2F01B687" w14:textId="77777777" w:rsidR="00EE659F" w:rsidRPr="00D145FE" w:rsidRDefault="00B3127B" w:rsidP="000571D4">
          <w:pPr>
            <w:pStyle w:val="Header"/>
            <w:rPr>
              <w:color w:val="3078BA"/>
            </w:rPr>
          </w:pPr>
          <w:r>
            <w:fldChar w:fldCharType="begin"/>
          </w:r>
          <w:r>
            <w:instrText xml:space="preserve"> COMMENTS  \* Upper  \* MERGEFORMAT </w:instrText>
          </w:r>
          <w:del w:id="4" w:author="Alina BOUROSU" w:date="2018-05-15T17:24:00Z">
            <w:r>
              <w:fldChar w:fldCharType="end"/>
            </w:r>
          </w:del>
        </w:p>
      </w:tc>
    </w:tr>
  </w:tbl>
  <w:p w14:paraId="5451203D" w14:textId="77777777" w:rsidR="00EE659F" w:rsidRDefault="00EE659F"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4408D" w:rsidRPr="00413E57" w14:paraId="3EFFF6E9" w14:textId="77777777" w:rsidTr="00C67CC4">
      <w:tc>
        <w:tcPr>
          <w:tcW w:w="9288" w:type="dxa"/>
          <w:gridSpan w:val="2"/>
          <w:tcBorders>
            <w:bottom w:val="single" w:sz="4" w:space="0" w:color="2E74B5" w:themeColor="accent1" w:themeShade="BF"/>
          </w:tcBorders>
        </w:tcPr>
        <w:p w14:paraId="30704906" w14:textId="77777777" w:rsidR="004428BB" w:rsidRPr="008C1D35" w:rsidRDefault="004428BB" w:rsidP="004428BB">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Programul Operațional Regional 2014-2020</w:t>
          </w:r>
          <w:r w:rsidRPr="008C1D35">
            <w:rPr>
              <w:rFonts w:ascii="Calibri" w:eastAsia="Calibri" w:hAnsi="Calibri"/>
              <w:b/>
              <w:color w:val="2E74B5"/>
              <w:sz w:val="18"/>
            </w:rPr>
            <w:tab/>
          </w:r>
          <w:r w:rsidRPr="008C1D35">
            <w:rPr>
              <w:rFonts w:ascii="Calibri" w:eastAsia="Calibri" w:hAnsi="Calibri"/>
              <w:b/>
              <w:color w:val="2E74B5"/>
              <w:sz w:val="18"/>
            </w:rPr>
            <w:tab/>
          </w:r>
        </w:p>
        <w:p w14:paraId="5EAE4B63" w14:textId="77777777" w:rsidR="004428BB" w:rsidRPr="008C1D35" w:rsidRDefault="004428BB" w:rsidP="004428BB">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Axa prioritară 1 - Promovarea transferului tehnologic</w:t>
          </w:r>
          <w:r w:rsidRPr="008C1D35">
            <w:rPr>
              <w:rFonts w:ascii="Calibri" w:eastAsia="Calibri" w:hAnsi="Calibri"/>
              <w:b/>
              <w:color w:val="2E74B5"/>
              <w:sz w:val="18"/>
            </w:rPr>
            <w:tab/>
          </w:r>
          <w:r w:rsidRPr="008C1D35">
            <w:rPr>
              <w:rFonts w:ascii="Calibri" w:eastAsia="Calibri" w:hAnsi="Calibri"/>
              <w:b/>
              <w:color w:val="2E74B5"/>
              <w:sz w:val="18"/>
            </w:rPr>
            <w:tab/>
          </w:r>
        </w:p>
        <w:p w14:paraId="11FB7838" w14:textId="77777777" w:rsidR="00E533A6" w:rsidRPr="008C1D35" w:rsidRDefault="00E533A6" w:rsidP="00E533A6">
          <w:pPr>
            <w:pStyle w:val="Header"/>
            <w:jc w:val="left"/>
            <w:rPr>
              <w:rFonts w:ascii="Calibri" w:eastAsia="Calibri" w:hAnsi="Calibri"/>
              <w:b/>
              <w:color w:val="2E74B5"/>
              <w:sz w:val="18"/>
            </w:rPr>
          </w:pPr>
          <w:r w:rsidRPr="007D6F47">
            <w:rPr>
              <w:rFonts w:ascii="Calibri" w:eastAsia="Calibri" w:hAnsi="Calibri"/>
              <w:b/>
              <w:color w:val="2E74B5"/>
              <w:sz w:val="18"/>
            </w:rPr>
            <w:t xml:space="preserve">Obiectiv Specific 1.2 Creșterea inovării în companii prin sprijinirea abordărilor multisectoriale rezultate în urma implementării “Inițiativei Regiuni mai </w:t>
          </w:r>
          <w:proofErr w:type="spellStart"/>
          <w:r w:rsidRPr="007D6F47">
            <w:rPr>
              <w:rFonts w:ascii="Calibri" w:eastAsia="Calibri" w:hAnsi="Calibri"/>
              <w:b/>
              <w:color w:val="2E74B5"/>
              <w:sz w:val="18"/>
            </w:rPr>
            <w:t>puţin</w:t>
          </w:r>
          <w:proofErr w:type="spellEnd"/>
          <w:r w:rsidRPr="007D6F47">
            <w:rPr>
              <w:rFonts w:ascii="Calibri" w:eastAsia="Calibri" w:hAnsi="Calibri"/>
              <w:b/>
              <w:color w:val="2E74B5"/>
              <w:sz w:val="18"/>
            </w:rPr>
            <w:t xml:space="preserve"> dezvoltate” în România</w:t>
          </w:r>
          <w:r w:rsidRPr="008C1D35">
            <w:rPr>
              <w:rFonts w:ascii="Calibri" w:eastAsia="Calibri" w:hAnsi="Calibri"/>
              <w:b/>
              <w:color w:val="2E74B5"/>
              <w:sz w:val="18"/>
            </w:rPr>
            <w:tab/>
          </w:r>
        </w:p>
        <w:p w14:paraId="01D0B6C3" w14:textId="773FB6DC" w:rsidR="00C4408D" w:rsidRPr="00413E57" w:rsidRDefault="00E533A6" w:rsidP="00E533A6">
          <w:pPr>
            <w:pStyle w:val="Header"/>
            <w:jc w:val="left"/>
            <w:rPr>
              <w:b/>
              <w:color w:val="3078BA"/>
            </w:rPr>
          </w:pPr>
          <w:r w:rsidRPr="00B6243A">
            <w:rPr>
              <w:rFonts w:ascii="Calibri" w:eastAsia="Calibri" w:hAnsi="Calibri"/>
              <w:b/>
              <w:color w:val="2E74B5"/>
              <w:sz w:val="18"/>
            </w:rPr>
            <w:t xml:space="preserve">Sprijin pentru dezvoltare tehnologica si îmbunătățire a comercializării proiectelor selectate in cadrul </w:t>
          </w:r>
          <w:bookmarkStart w:id="5" w:name="_Hlk40634735"/>
          <w:r w:rsidRPr="00B6243A">
            <w:rPr>
              <w:rFonts w:ascii="Calibri" w:eastAsia="Calibri" w:hAnsi="Calibri"/>
              <w:b/>
              <w:color w:val="2E74B5"/>
              <w:sz w:val="18"/>
            </w:rPr>
            <w:t>Programului de Valorizare a Cercetării</w:t>
          </w:r>
          <w:bookmarkEnd w:id="5"/>
        </w:p>
      </w:tc>
    </w:tr>
    <w:tr w:rsidR="00DF20A2" w:rsidRPr="00413E57" w14:paraId="133D0B0A" w14:textId="77777777" w:rsidTr="00475FEF">
      <w:tc>
        <w:tcPr>
          <w:tcW w:w="8214" w:type="dxa"/>
          <w:tcBorders>
            <w:top w:val="single" w:sz="4" w:space="0" w:color="2E74B5" w:themeColor="accent1" w:themeShade="BF"/>
          </w:tcBorders>
          <w:shd w:val="clear" w:color="auto" w:fill="auto"/>
        </w:tcPr>
        <w:p w14:paraId="7CB01898" w14:textId="7F203CA9" w:rsidR="00DF20A2" w:rsidRPr="00413E57" w:rsidRDefault="00E533A6" w:rsidP="00E533A6">
          <w:pPr>
            <w:pStyle w:val="Header"/>
            <w:rPr>
              <w:rFonts w:eastAsia="Calibri"/>
              <w:b/>
              <w:color w:val="2E74B5"/>
              <w:sz w:val="18"/>
            </w:rPr>
          </w:pPr>
          <w:r>
            <w:rPr>
              <w:rFonts w:ascii="Calibri" w:hAnsi="Calibri"/>
              <w:b/>
              <w:color w:val="2E74B5"/>
              <w:sz w:val="18"/>
            </w:rPr>
            <w:t>Anexa 11.4, Model D</w:t>
          </w:r>
          <w:r w:rsidR="00DF20A2" w:rsidRPr="00413E57">
            <w:rPr>
              <w:rFonts w:ascii="Calibri" w:hAnsi="Calibri"/>
              <w:b/>
              <w:color w:val="2E74B5"/>
              <w:sz w:val="18"/>
            </w:rPr>
            <w:t xml:space="preserve"> – </w:t>
          </w:r>
          <w:r w:rsidR="00DF20A2">
            <w:rPr>
              <w:rFonts w:ascii="Calibri" w:hAnsi="Calibri"/>
              <w:b/>
              <w:color w:val="2E74B5"/>
              <w:sz w:val="18"/>
            </w:rPr>
            <w:t>Declarație de angajament</w:t>
          </w:r>
        </w:p>
      </w:tc>
      <w:tc>
        <w:tcPr>
          <w:tcW w:w="1074" w:type="dxa"/>
          <w:tcBorders>
            <w:top w:val="single" w:sz="4" w:space="0" w:color="2E74B5" w:themeColor="accent1" w:themeShade="BF"/>
          </w:tcBorders>
          <w:shd w:val="clear" w:color="auto" w:fill="auto"/>
          <w:vAlign w:val="center"/>
        </w:tcPr>
        <w:p w14:paraId="0AAC68CC" w14:textId="77777777" w:rsidR="00DF20A2" w:rsidRPr="00413E57" w:rsidRDefault="00DF20A2" w:rsidP="00DF20A2">
          <w:pPr>
            <w:pStyle w:val="Header"/>
            <w:jc w:val="center"/>
            <w:rPr>
              <w:b/>
              <w:color w:val="FFFFFF"/>
              <w:sz w:val="18"/>
            </w:rPr>
          </w:pPr>
        </w:p>
      </w:tc>
    </w:tr>
  </w:tbl>
  <w:p w14:paraId="27DD4990" w14:textId="77777777" w:rsidR="00EE659F" w:rsidRDefault="00EE659F"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nsid w:val="5BD95815"/>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734B6073"/>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8B0675"/>
    <w:multiLevelType w:val="hybridMultilevel"/>
    <w:tmpl w:val="C4A20D9E"/>
    <w:lvl w:ilvl="0" w:tplc="5CCA31BC">
      <w:start w:val="1"/>
      <w:numFmt w:val="bullet"/>
      <w:lvlText w:val=""/>
      <w:lvlJc w:val="left"/>
      <w:pPr>
        <w:ind w:left="1211" w:hanging="360"/>
      </w:pPr>
      <w:rPr>
        <w:rFonts w:ascii="Symbol" w:hAnsi="Symbo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9">
    <w:nsid w:val="7BF83202"/>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abstractNumId w:val="5"/>
  </w:num>
  <w:num w:numId="2">
    <w:abstractNumId w:val="3"/>
  </w:num>
  <w:num w:numId="3">
    <w:abstractNumId w:val="2"/>
  </w:num>
  <w:num w:numId="4">
    <w:abstractNumId w:val="0"/>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4"/>
  </w:num>
  <w:num w:numId="9">
    <w:abstractNumId w:val="9"/>
  </w:num>
  <w:num w:numId="10">
    <w:abstractNumId w:val="6"/>
  </w:num>
  <w:num w:numId="1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5F0D"/>
    <w:rsid w:val="0000658E"/>
    <w:rsid w:val="0000685F"/>
    <w:rsid w:val="00007DB6"/>
    <w:rsid w:val="000120A6"/>
    <w:rsid w:val="00012C6C"/>
    <w:rsid w:val="00013B23"/>
    <w:rsid w:val="00015E50"/>
    <w:rsid w:val="0002071E"/>
    <w:rsid w:val="0002436A"/>
    <w:rsid w:val="000252CC"/>
    <w:rsid w:val="00026D2A"/>
    <w:rsid w:val="00031C9B"/>
    <w:rsid w:val="00032CE0"/>
    <w:rsid w:val="0003788E"/>
    <w:rsid w:val="000420A0"/>
    <w:rsid w:val="00043749"/>
    <w:rsid w:val="000444E9"/>
    <w:rsid w:val="00044F68"/>
    <w:rsid w:val="00050FBF"/>
    <w:rsid w:val="0005114E"/>
    <w:rsid w:val="00052990"/>
    <w:rsid w:val="0005307B"/>
    <w:rsid w:val="000571D4"/>
    <w:rsid w:val="0006172F"/>
    <w:rsid w:val="00062FCA"/>
    <w:rsid w:val="00063AA8"/>
    <w:rsid w:val="00064102"/>
    <w:rsid w:val="00064121"/>
    <w:rsid w:val="00064F64"/>
    <w:rsid w:val="00064F96"/>
    <w:rsid w:val="00065848"/>
    <w:rsid w:val="00066F14"/>
    <w:rsid w:val="00072549"/>
    <w:rsid w:val="00072FC7"/>
    <w:rsid w:val="00073FA1"/>
    <w:rsid w:val="0007412B"/>
    <w:rsid w:val="0007576D"/>
    <w:rsid w:val="00077502"/>
    <w:rsid w:val="00080761"/>
    <w:rsid w:val="000807C3"/>
    <w:rsid w:val="00084952"/>
    <w:rsid w:val="00091916"/>
    <w:rsid w:val="00091F15"/>
    <w:rsid w:val="000A220F"/>
    <w:rsid w:val="000A26FE"/>
    <w:rsid w:val="000A52CA"/>
    <w:rsid w:val="000A6BEE"/>
    <w:rsid w:val="000B0547"/>
    <w:rsid w:val="000B32BE"/>
    <w:rsid w:val="000B4F8E"/>
    <w:rsid w:val="000B6D3F"/>
    <w:rsid w:val="000B70F3"/>
    <w:rsid w:val="000C08F1"/>
    <w:rsid w:val="000C0FA7"/>
    <w:rsid w:val="000C3A33"/>
    <w:rsid w:val="000C71ED"/>
    <w:rsid w:val="000C75A2"/>
    <w:rsid w:val="000D00FD"/>
    <w:rsid w:val="000D14C8"/>
    <w:rsid w:val="000D27B7"/>
    <w:rsid w:val="000D2FD8"/>
    <w:rsid w:val="000D463A"/>
    <w:rsid w:val="000D634C"/>
    <w:rsid w:val="000D6B40"/>
    <w:rsid w:val="000D6DB6"/>
    <w:rsid w:val="000D6FD5"/>
    <w:rsid w:val="000D7613"/>
    <w:rsid w:val="000D7BBC"/>
    <w:rsid w:val="000E057B"/>
    <w:rsid w:val="000E0E27"/>
    <w:rsid w:val="000E391B"/>
    <w:rsid w:val="000E4283"/>
    <w:rsid w:val="000E5584"/>
    <w:rsid w:val="000E592B"/>
    <w:rsid w:val="000E650F"/>
    <w:rsid w:val="000E69E3"/>
    <w:rsid w:val="000F129A"/>
    <w:rsid w:val="000F1E3A"/>
    <w:rsid w:val="000F1EF1"/>
    <w:rsid w:val="000F35ED"/>
    <w:rsid w:val="000F3994"/>
    <w:rsid w:val="000F5FB9"/>
    <w:rsid w:val="000F70BD"/>
    <w:rsid w:val="00102006"/>
    <w:rsid w:val="0010462A"/>
    <w:rsid w:val="001046CB"/>
    <w:rsid w:val="001056E4"/>
    <w:rsid w:val="001058D4"/>
    <w:rsid w:val="0010650B"/>
    <w:rsid w:val="00107D6D"/>
    <w:rsid w:val="00110BAE"/>
    <w:rsid w:val="00115362"/>
    <w:rsid w:val="0011732E"/>
    <w:rsid w:val="0012162A"/>
    <w:rsid w:val="00122C58"/>
    <w:rsid w:val="001242BF"/>
    <w:rsid w:val="0012542C"/>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35A7"/>
    <w:rsid w:val="001764F1"/>
    <w:rsid w:val="00177BA7"/>
    <w:rsid w:val="00177F31"/>
    <w:rsid w:val="001833BE"/>
    <w:rsid w:val="00184B7B"/>
    <w:rsid w:val="00185CCC"/>
    <w:rsid w:val="00190D0E"/>
    <w:rsid w:val="0019135B"/>
    <w:rsid w:val="0019150D"/>
    <w:rsid w:val="001959AF"/>
    <w:rsid w:val="00195A89"/>
    <w:rsid w:val="00195DED"/>
    <w:rsid w:val="001967D6"/>
    <w:rsid w:val="001977B0"/>
    <w:rsid w:val="001A0D84"/>
    <w:rsid w:val="001A47D2"/>
    <w:rsid w:val="001A5847"/>
    <w:rsid w:val="001B0F80"/>
    <w:rsid w:val="001B4323"/>
    <w:rsid w:val="001B49F3"/>
    <w:rsid w:val="001B5E8E"/>
    <w:rsid w:val="001B61E6"/>
    <w:rsid w:val="001B7A68"/>
    <w:rsid w:val="001C1BA9"/>
    <w:rsid w:val="001C43C9"/>
    <w:rsid w:val="001C540E"/>
    <w:rsid w:val="001C5643"/>
    <w:rsid w:val="001C74F7"/>
    <w:rsid w:val="001C7BFD"/>
    <w:rsid w:val="001D368B"/>
    <w:rsid w:val="001D46CD"/>
    <w:rsid w:val="001D5CC4"/>
    <w:rsid w:val="001D672C"/>
    <w:rsid w:val="001E0901"/>
    <w:rsid w:val="001E21B1"/>
    <w:rsid w:val="001E29BE"/>
    <w:rsid w:val="001E2B0D"/>
    <w:rsid w:val="001E4E16"/>
    <w:rsid w:val="001E5050"/>
    <w:rsid w:val="001E6463"/>
    <w:rsid w:val="001F005C"/>
    <w:rsid w:val="001F139E"/>
    <w:rsid w:val="001F15C3"/>
    <w:rsid w:val="001F4631"/>
    <w:rsid w:val="001F4F46"/>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2334"/>
    <w:rsid w:val="00232358"/>
    <w:rsid w:val="00232438"/>
    <w:rsid w:val="00233E93"/>
    <w:rsid w:val="00235151"/>
    <w:rsid w:val="002355B3"/>
    <w:rsid w:val="0024270E"/>
    <w:rsid w:val="0024345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67B58"/>
    <w:rsid w:val="002712BD"/>
    <w:rsid w:val="00281655"/>
    <w:rsid w:val="002822B4"/>
    <w:rsid w:val="00286708"/>
    <w:rsid w:val="00294566"/>
    <w:rsid w:val="00297CB1"/>
    <w:rsid w:val="002A09D8"/>
    <w:rsid w:val="002A0D00"/>
    <w:rsid w:val="002A2A72"/>
    <w:rsid w:val="002A360D"/>
    <w:rsid w:val="002A41E3"/>
    <w:rsid w:val="002A5B64"/>
    <w:rsid w:val="002B1911"/>
    <w:rsid w:val="002B1DFE"/>
    <w:rsid w:val="002B2479"/>
    <w:rsid w:val="002B3ADE"/>
    <w:rsid w:val="002B46FB"/>
    <w:rsid w:val="002B754C"/>
    <w:rsid w:val="002C057B"/>
    <w:rsid w:val="002C15C8"/>
    <w:rsid w:val="002C25C9"/>
    <w:rsid w:val="002C3BDB"/>
    <w:rsid w:val="002C6474"/>
    <w:rsid w:val="002C6D2F"/>
    <w:rsid w:val="002C74D1"/>
    <w:rsid w:val="002D0B19"/>
    <w:rsid w:val="002D2FA2"/>
    <w:rsid w:val="002D5387"/>
    <w:rsid w:val="002D6764"/>
    <w:rsid w:val="002E0773"/>
    <w:rsid w:val="002E0EBF"/>
    <w:rsid w:val="002E18C3"/>
    <w:rsid w:val="002E5882"/>
    <w:rsid w:val="002E6075"/>
    <w:rsid w:val="002E7606"/>
    <w:rsid w:val="002F2E49"/>
    <w:rsid w:val="002F2E7F"/>
    <w:rsid w:val="002F39D8"/>
    <w:rsid w:val="002F3DC7"/>
    <w:rsid w:val="002F454B"/>
    <w:rsid w:val="002F5CAD"/>
    <w:rsid w:val="002F6340"/>
    <w:rsid w:val="002F66E2"/>
    <w:rsid w:val="002F697F"/>
    <w:rsid w:val="002F6BF5"/>
    <w:rsid w:val="002F6E2A"/>
    <w:rsid w:val="00300C28"/>
    <w:rsid w:val="00303968"/>
    <w:rsid w:val="00304C39"/>
    <w:rsid w:val="00306128"/>
    <w:rsid w:val="003076FE"/>
    <w:rsid w:val="003148DC"/>
    <w:rsid w:val="00316484"/>
    <w:rsid w:val="00320742"/>
    <w:rsid w:val="003269A0"/>
    <w:rsid w:val="003305B9"/>
    <w:rsid w:val="0033214A"/>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3637"/>
    <w:rsid w:val="00364462"/>
    <w:rsid w:val="00367C9D"/>
    <w:rsid w:val="00370961"/>
    <w:rsid w:val="0037128C"/>
    <w:rsid w:val="00371742"/>
    <w:rsid w:val="003742E3"/>
    <w:rsid w:val="0037502A"/>
    <w:rsid w:val="003750B3"/>
    <w:rsid w:val="003773AF"/>
    <w:rsid w:val="00377C16"/>
    <w:rsid w:val="00381AB0"/>
    <w:rsid w:val="003843B7"/>
    <w:rsid w:val="003857C2"/>
    <w:rsid w:val="00386313"/>
    <w:rsid w:val="0038682E"/>
    <w:rsid w:val="00386DCE"/>
    <w:rsid w:val="0039030A"/>
    <w:rsid w:val="003907A6"/>
    <w:rsid w:val="00391908"/>
    <w:rsid w:val="00392232"/>
    <w:rsid w:val="0039272B"/>
    <w:rsid w:val="00392CDD"/>
    <w:rsid w:val="00397E55"/>
    <w:rsid w:val="00397F57"/>
    <w:rsid w:val="003A093C"/>
    <w:rsid w:val="003A2C0A"/>
    <w:rsid w:val="003A371C"/>
    <w:rsid w:val="003A3A7C"/>
    <w:rsid w:val="003A7F3E"/>
    <w:rsid w:val="003B074A"/>
    <w:rsid w:val="003B085A"/>
    <w:rsid w:val="003B161F"/>
    <w:rsid w:val="003B1640"/>
    <w:rsid w:val="003B188E"/>
    <w:rsid w:val="003B2024"/>
    <w:rsid w:val="003B2191"/>
    <w:rsid w:val="003B3356"/>
    <w:rsid w:val="003B530B"/>
    <w:rsid w:val="003B6AEE"/>
    <w:rsid w:val="003B7D84"/>
    <w:rsid w:val="003B7E1D"/>
    <w:rsid w:val="003C04FD"/>
    <w:rsid w:val="003C1F12"/>
    <w:rsid w:val="003C3FC3"/>
    <w:rsid w:val="003C70BA"/>
    <w:rsid w:val="003D1DF1"/>
    <w:rsid w:val="003D20F1"/>
    <w:rsid w:val="003D2B14"/>
    <w:rsid w:val="003D3494"/>
    <w:rsid w:val="003D4D79"/>
    <w:rsid w:val="003D567C"/>
    <w:rsid w:val="003D68CB"/>
    <w:rsid w:val="003D6EF7"/>
    <w:rsid w:val="003E0DC3"/>
    <w:rsid w:val="003E3356"/>
    <w:rsid w:val="003E5032"/>
    <w:rsid w:val="003E5E9B"/>
    <w:rsid w:val="003F017F"/>
    <w:rsid w:val="003F07EA"/>
    <w:rsid w:val="003F0C0B"/>
    <w:rsid w:val="003F765D"/>
    <w:rsid w:val="00400144"/>
    <w:rsid w:val="00400E9A"/>
    <w:rsid w:val="004030D1"/>
    <w:rsid w:val="004069F1"/>
    <w:rsid w:val="00407373"/>
    <w:rsid w:val="004143EB"/>
    <w:rsid w:val="004161CE"/>
    <w:rsid w:val="00424E88"/>
    <w:rsid w:val="00425BFA"/>
    <w:rsid w:val="004268C2"/>
    <w:rsid w:val="00426B0C"/>
    <w:rsid w:val="00427336"/>
    <w:rsid w:val="00427A13"/>
    <w:rsid w:val="004316D0"/>
    <w:rsid w:val="00432AD2"/>
    <w:rsid w:val="00432E57"/>
    <w:rsid w:val="0043345B"/>
    <w:rsid w:val="00433D37"/>
    <w:rsid w:val="00433EDD"/>
    <w:rsid w:val="00434BCA"/>
    <w:rsid w:val="00434F0C"/>
    <w:rsid w:val="00435BB6"/>
    <w:rsid w:val="00437758"/>
    <w:rsid w:val="00437A78"/>
    <w:rsid w:val="00441020"/>
    <w:rsid w:val="00441351"/>
    <w:rsid w:val="00441814"/>
    <w:rsid w:val="00441B6C"/>
    <w:rsid w:val="004428BB"/>
    <w:rsid w:val="00444D59"/>
    <w:rsid w:val="00445BE9"/>
    <w:rsid w:val="00446CD1"/>
    <w:rsid w:val="00451E67"/>
    <w:rsid w:val="00452B78"/>
    <w:rsid w:val="0045474B"/>
    <w:rsid w:val="004577A6"/>
    <w:rsid w:val="00457FA9"/>
    <w:rsid w:val="0046065B"/>
    <w:rsid w:val="0046211D"/>
    <w:rsid w:val="00465148"/>
    <w:rsid w:val="004652A7"/>
    <w:rsid w:val="00465CA7"/>
    <w:rsid w:val="00467627"/>
    <w:rsid w:val="004734F4"/>
    <w:rsid w:val="00474AAA"/>
    <w:rsid w:val="00475308"/>
    <w:rsid w:val="00475A23"/>
    <w:rsid w:val="00475BA0"/>
    <w:rsid w:val="00477C51"/>
    <w:rsid w:val="00480292"/>
    <w:rsid w:val="00480990"/>
    <w:rsid w:val="00480D11"/>
    <w:rsid w:val="004840BC"/>
    <w:rsid w:val="00492114"/>
    <w:rsid w:val="00492270"/>
    <w:rsid w:val="0049344A"/>
    <w:rsid w:val="00493751"/>
    <w:rsid w:val="00493EE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4FAE"/>
    <w:rsid w:val="004C63D8"/>
    <w:rsid w:val="004C664C"/>
    <w:rsid w:val="004D2DA1"/>
    <w:rsid w:val="004D386A"/>
    <w:rsid w:val="004D523E"/>
    <w:rsid w:val="004D5C52"/>
    <w:rsid w:val="004D5FFE"/>
    <w:rsid w:val="004D7029"/>
    <w:rsid w:val="004E07E7"/>
    <w:rsid w:val="004E26ED"/>
    <w:rsid w:val="004E5F27"/>
    <w:rsid w:val="004E632B"/>
    <w:rsid w:val="004E6CA8"/>
    <w:rsid w:val="004E7FD1"/>
    <w:rsid w:val="004F041B"/>
    <w:rsid w:val="004F0DE9"/>
    <w:rsid w:val="004F2246"/>
    <w:rsid w:val="004F3C16"/>
    <w:rsid w:val="004F4808"/>
    <w:rsid w:val="004F4D33"/>
    <w:rsid w:val="004F6A95"/>
    <w:rsid w:val="005018F6"/>
    <w:rsid w:val="00502EC4"/>
    <w:rsid w:val="00506C4F"/>
    <w:rsid w:val="00506F7B"/>
    <w:rsid w:val="00515167"/>
    <w:rsid w:val="005174F3"/>
    <w:rsid w:val="0052033E"/>
    <w:rsid w:val="00520CAB"/>
    <w:rsid w:val="00522CDF"/>
    <w:rsid w:val="00522D7D"/>
    <w:rsid w:val="00524858"/>
    <w:rsid w:val="00524AF9"/>
    <w:rsid w:val="005251D0"/>
    <w:rsid w:val="00525681"/>
    <w:rsid w:val="00530766"/>
    <w:rsid w:val="00531219"/>
    <w:rsid w:val="00535964"/>
    <w:rsid w:val="00535A86"/>
    <w:rsid w:val="005378C7"/>
    <w:rsid w:val="0054073F"/>
    <w:rsid w:val="0054429A"/>
    <w:rsid w:val="005459D2"/>
    <w:rsid w:val="00546340"/>
    <w:rsid w:val="00546F8B"/>
    <w:rsid w:val="00550D0F"/>
    <w:rsid w:val="00550E83"/>
    <w:rsid w:val="00551833"/>
    <w:rsid w:val="00555799"/>
    <w:rsid w:val="00557775"/>
    <w:rsid w:val="00562EA4"/>
    <w:rsid w:val="00566AB5"/>
    <w:rsid w:val="00567F60"/>
    <w:rsid w:val="00571437"/>
    <w:rsid w:val="00571722"/>
    <w:rsid w:val="005722AF"/>
    <w:rsid w:val="00572A7D"/>
    <w:rsid w:val="00572B66"/>
    <w:rsid w:val="005758BE"/>
    <w:rsid w:val="00575B8A"/>
    <w:rsid w:val="0057623C"/>
    <w:rsid w:val="005770E4"/>
    <w:rsid w:val="00581902"/>
    <w:rsid w:val="00581CCB"/>
    <w:rsid w:val="00582E3E"/>
    <w:rsid w:val="00583D69"/>
    <w:rsid w:val="0058428D"/>
    <w:rsid w:val="005878BE"/>
    <w:rsid w:val="00587A6E"/>
    <w:rsid w:val="00590869"/>
    <w:rsid w:val="00592FCB"/>
    <w:rsid w:val="00595615"/>
    <w:rsid w:val="005967CB"/>
    <w:rsid w:val="005A2091"/>
    <w:rsid w:val="005A2E88"/>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2630"/>
    <w:rsid w:val="005E2CEC"/>
    <w:rsid w:val="005E31B4"/>
    <w:rsid w:val="005E4134"/>
    <w:rsid w:val="005E674B"/>
    <w:rsid w:val="005F0D04"/>
    <w:rsid w:val="005F1491"/>
    <w:rsid w:val="005F1BA1"/>
    <w:rsid w:val="005F2A33"/>
    <w:rsid w:val="005F5A94"/>
    <w:rsid w:val="005F6620"/>
    <w:rsid w:val="00601266"/>
    <w:rsid w:val="0060322D"/>
    <w:rsid w:val="00604652"/>
    <w:rsid w:val="00607E16"/>
    <w:rsid w:val="006143CE"/>
    <w:rsid w:val="006212A8"/>
    <w:rsid w:val="00623E86"/>
    <w:rsid w:val="006249F7"/>
    <w:rsid w:val="006252C4"/>
    <w:rsid w:val="00625805"/>
    <w:rsid w:val="0063023A"/>
    <w:rsid w:val="0063069E"/>
    <w:rsid w:val="00631B45"/>
    <w:rsid w:val="00632CE3"/>
    <w:rsid w:val="00634BBD"/>
    <w:rsid w:val="00635BF3"/>
    <w:rsid w:val="00637919"/>
    <w:rsid w:val="0064058B"/>
    <w:rsid w:val="006405CF"/>
    <w:rsid w:val="006430A6"/>
    <w:rsid w:val="006430EC"/>
    <w:rsid w:val="00647840"/>
    <w:rsid w:val="00647C8F"/>
    <w:rsid w:val="00650FCC"/>
    <w:rsid w:val="0065143C"/>
    <w:rsid w:val="006517DD"/>
    <w:rsid w:val="0065335D"/>
    <w:rsid w:val="00653897"/>
    <w:rsid w:val="00654980"/>
    <w:rsid w:val="00656598"/>
    <w:rsid w:val="00657563"/>
    <w:rsid w:val="00660CB3"/>
    <w:rsid w:val="00664B72"/>
    <w:rsid w:val="00666718"/>
    <w:rsid w:val="006671FB"/>
    <w:rsid w:val="00670420"/>
    <w:rsid w:val="00671154"/>
    <w:rsid w:val="00671604"/>
    <w:rsid w:val="00675A21"/>
    <w:rsid w:val="006812F1"/>
    <w:rsid w:val="0068305E"/>
    <w:rsid w:val="006833E4"/>
    <w:rsid w:val="00683828"/>
    <w:rsid w:val="0068776E"/>
    <w:rsid w:val="00687C70"/>
    <w:rsid w:val="00691AFA"/>
    <w:rsid w:val="00692D4F"/>
    <w:rsid w:val="00694A79"/>
    <w:rsid w:val="0069522A"/>
    <w:rsid w:val="006952E0"/>
    <w:rsid w:val="006974C3"/>
    <w:rsid w:val="006A17E6"/>
    <w:rsid w:val="006A2DF4"/>
    <w:rsid w:val="006A34BE"/>
    <w:rsid w:val="006A63E1"/>
    <w:rsid w:val="006A6A46"/>
    <w:rsid w:val="006B20C7"/>
    <w:rsid w:val="006B233C"/>
    <w:rsid w:val="006B40A8"/>
    <w:rsid w:val="006B6A58"/>
    <w:rsid w:val="006C0587"/>
    <w:rsid w:val="006C1FD0"/>
    <w:rsid w:val="006C31A4"/>
    <w:rsid w:val="006C37DF"/>
    <w:rsid w:val="006C7993"/>
    <w:rsid w:val="006D0CC9"/>
    <w:rsid w:val="006D1C74"/>
    <w:rsid w:val="006D21B1"/>
    <w:rsid w:val="006D241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0753"/>
    <w:rsid w:val="00712AE5"/>
    <w:rsid w:val="007156D6"/>
    <w:rsid w:val="0071680E"/>
    <w:rsid w:val="00720F26"/>
    <w:rsid w:val="00720F64"/>
    <w:rsid w:val="00721EC3"/>
    <w:rsid w:val="007221B3"/>
    <w:rsid w:val="00725B91"/>
    <w:rsid w:val="007269C1"/>
    <w:rsid w:val="00726FBF"/>
    <w:rsid w:val="0073498B"/>
    <w:rsid w:val="00734CAE"/>
    <w:rsid w:val="00735039"/>
    <w:rsid w:val="0073543D"/>
    <w:rsid w:val="00735B5C"/>
    <w:rsid w:val="00736819"/>
    <w:rsid w:val="00737912"/>
    <w:rsid w:val="00740E45"/>
    <w:rsid w:val="007411F2"/>
    <w:rsid w:val="00741F99"/>
    <w:rsid w:val="0074422D"/>
    <w:rsid w:val="00744254"/>
    <w:rsid w:val="00744354"/>
    <w:rsid w:val="00744773"/>
    <w:rsid w:val="00745C00"/>
    <w:rsid w:val="00746850"/>
    <w:rsid w:val="00746DF2"/>
    <w:rsid w:val="007501C1"/>
    <w:rsid w:val="007509BC"/>
    <w:rsid w:val="007514F9"/>
    <w:rsid w:val="00751EAE"/>
    <w:rsid w:val="0075269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3735"/>
    <w:rsid w:val="007A40BC"/>
    <w:rsid w:val="007A48CE"/>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2631"/>
    <w:rsid w:val="007D7CB8"/>
    <w:rsid w:val="007E3653"/>
    <w:rsid w:val="007E3E3D"/>
    <w:rsid w:val="007E3EE1"/>
    <w:rsid w:val="007E4886"/>
    <w:rsid w:val="007E6806"/>
    <w:rsid w:val="007F30ED"/>
    <w:rsid w:val="007F3B57"/>
    <w:rsid w:val="007F3DBE"/>
    <w:rsid w:val="007F479B"/>
    <w:rsid w:val="00807001"/>
    <w:rsid w:val="0080701D"/>
    <w:rsid w:val="00807DB8"/>
    <w:rsid w:val="00816C54"/>
    <w:rsid w:val="00817606"/>
    <w:rsid w:val="00821B02"/>
    <w:rsid w:val="00821EA4"/>
    <w:rsid w:val="00825F03"/>
    <w:rsid w:val="00830A8A"/>
    <w:rsid w:val="00831416"/>
    <w:rsid w:val="00833104"/>
    <w:rsid w:val="00835114"/>
    <w:rsid w:val="00835A24"/>
    <w:rsid w:val="00840813"/>
    <w:rsid w:val="008411BC"/>
    <w:rsid w:val="00844522"/>
    <w:rsid w:val="00845B65"/>
    <w:rsid w:val="00847D94"/>
    <w:rsid w:val="008506F2"/>
    <w:rsid w:val="00850A55"/>
    <w:rsid w:val="008519E7"/>
    <w:rsid w:val="00851B2C"/>
    <w:rsid w:val="0085489A"/>
    <w:rsid w:val="0085548E"/>
    <w:rsid w:val="008559AF"/>
    <w:rsid w:val="00856D68"/>
    <w:rsid w:val="008570E1"/>
    <w:rsid w:val="00857BB1"/>
    <w:rsid w:val="00862248"/>
    <w:rsid w:val="00863571"/>
    <w:rsid w:val="00863E8D"/>
    <w:rsid w:val="008640D0"/>
    <w:rsid w:val="00866FE7"/>
    <w:rsid w:val="00867B2A"/>
    <w:rsid w:val="00867F8A"/>
    <w:rsid w:val="00873CB4"/>
    <w:rsid w:val="008745AA"/>
    <w:rsid w:val="00874B70"/>
    <w:rsid w:val="00876A95"/>
    <w:rsid w:val="00877EDC"/>
    <w:rsid w:val="008802B1"/>
    <w:rsid w:val="0088166B"/>
    <w:rsid w:val="00882901"/>
    <w:rsid w:val="00883597"/>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36BD"/>
    <w:rsid w:val="008C7028"/>
    <w:rsid w:val="008D253A"/>
    <w:rsid w:val="008D665C"/>
    <w:rsid w:val="008D685E"/>
    <w:rsid w:val="008D690A"/>
    <w:rsid w:val="008D6D14"/>
    <w:rsid w:val="008D6F1F"/>
    <w:rsid w:val="008D7162"/>
    <w:rsid w:val="008D7A2A"/>
    <w:rsid w:val="008E00C2"/>
    <w:rsid w:val="008E09AD"/>
    <w:rsid w:val="008E0D1A"/>
    <w:rsid w:val="008E3923"/>
    <w:rsid w:val="008E4FDA"/>
    <w:rsid w:val="008E6802"/>
    <w:rsid w:val="008E7314"/>
    <w:rsid w:val="008F0A6D"/>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2021D"/>
    <w:rsid w:val="009204F9"/>
    <w:rsid w:val="009248E8"/>
    <w:rsid w:val="00925133"/>
    <w:rsid w:val="00925AE4"/>
    <w:rsid w:val="00926C98"/>
    <w:rsid w:val="00931547"/>
    <w:rsid w:val="00932E06"/>
    <w:rsid w:val="00933112"/>
    <w:rsid w:val="009337CC"/>
    <w:rsid w:val="009347B6"/>
    <w:rsid w:val="0093634E"/>
    <w:rsid w:val="00937E69"/>
    <w:rsid w:val="00942BEC"/>
    <w:rsid w:val="00944B04"/>
    <w:rsid w:val="00945115"/>
    <w:rsid w:val="00945616"/>
    <w:rsid w:val="009472D9"/>
    <w:rsid w:val="009473FA"/>
    <w:rsid w:val="00947E2B"/>
    <w:rsid w:val="0095094D"/>
    <w:rsid w:val="00951131"/>
    <w:rsid w:val="00951313"/>
    <w:rsid w:val="00952766"/>
    <w:rsid w:val="00952F89"/>
    <w:rsid w:val="009530A5"/>
    <w:rsid w:val="00955420"/>
    <w:rsid w:val="00955AAB"/>
    <w:rsid w:val="00955D2B"/>
    <w:rsid w:val="0095615F"/>
    <w:rsid w:val="00957268"/>
    <w:rsid w:val="0095740C"/>
    <w:rsid w:val="00957FDA"/>
    <w:rsid w:val="0096086D"/>
    <w:rsid w:val="0096212C"/>
    <w:rsid w:val="00962671"/>
    <w:rsid w:val="009646CF"/>
    <w:rsid w:val="00965A0D"/>
    <w:rsid w:val="00970815"/>
    <w:rsid w:val="0097120D"/>
    <w:rsid w:val="00982995"/>
    <w:rsid w:val="00986028"/>
    <w:rsid w:val="009919CF"/>
    <w:rsid w:val="009A1DAA"/>
    <w:rsid w:val="009A63BF"/>
    <w:rsid w:val="009A7B40"/>
    <w:rsid w:val="009B11DC"/>
    <w:rsid w:val="009B2709"/>
    <w:rsid w:val="009B3169"/>
    <w:rsid w:val="009B5D63"/>
    <w:rsid w:val="009C3F13"/>
    <w:rsid w:val="009C6089"/>
    <w:rsid w:val="009C72E5"/>
    <w:rsid w:val="009D0BD3"/>
    <w:rsid w:val="009D69C0"/>
    <w:rsid w:val="009D6BBE"/>
    <w:rsid w:val="009D70C0"/>
    <w:rsid w:val="009E0487"/>
    <w:rsid w:val="009E0F5A"/>
    <w:rsid w:val="009E2531"/>
    <w:rsid w:val="009E3B08"/>
    <w:rsid w:val="009E4DBB"/>
    <w:rsid w:val="009E54E3"/>
    <w:rsid w:val="009E714E"/>
    <w:rsid w:val="009E7443"/>
    <w:rsid w:val="009F0597"/>
    <w:rsid w:val="009F0675"/>
    <w:rsid w:val="009F0C70"/>
    <w:rsid w:val="009F42F8"/>
    <w:rsid w:val="009F488D"/>
    <w:rsid w:val="009F548D"/>
    <w:rsid w:val="00A00123"/>
    <w:rsid w:val="00A014D3"/>
    <w:rsid w:val="00A01762"/>
    <w:rsid w:val="00A036D7"/>
    <w:rsid w:val="00A03DFC"/>
    <w:rsid w:val="00A05614"/>
    <w:rsid w:val="00A07D34"/>
    <w:rsid w:val="00A109B5"/>
    <w:rsid w:val="00A10ACF"/>
    <w:rsid w:val="00A11F90"/>
    <w:rsid w:val="00A1235C"/>
    <w:rsid w:val="00A137EB"/>
    <w:rsid w:val="00A17A01"/>
    <w:rsid w:val="00A17B0A"/>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536C"/>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966BC"/>
    <w:rsid w:val="00AA06D6"/>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58D4"/>
    <w:rsid w:val="00AD660E"/>
    <w:rsid w:val="00AD70C6"/>
    <w:rsid w:val="00AD7262"/>
    <w:rsid w:val="00AE02E5"/>
    <w:rsid w:val="00AE06B8"/>
    <w:rsid w:val="00AE3AA7"/>
    <w:rsid w:val="00AE51C9"/>
    <w:rsid w:val="00AE601F"/>
    <w:rsid w:val="00AE73E6"/>
    <w:rsid w:val="00AE7881"/>
    <w:rsid w:val="00AF0A11"/>
    <w:rsid w:val="00AF2C88"/>
    <w:rsid w:val="00AF37C9"/>
    <w:rsid w:val="00AF3AC1"/>
    <w:rsid w:val="00AF526B"/>
    <w:rsid w:val="00AF6877"/>
    <w:rsid w:val="00AF6FCA"/>
    <w:rsid w:val="00B0071B"/>
    <w:rsid w:val="00B03CF3"/>
    <w:rsid w:val="00B0403B"/>
    <w:rsid w:val="00B05EA1"/>
    <w:rsid w:val="00B11185"/>
    <w:rsid w:val="00B11657"/>
    <w:rsid w:val="00B14DEA"/>
    <w:rsid w:val="00B17A38"/>
    <w:rsid w:val="00B216C7"/>
    <w:rsid w:val="00B223F5"/>
    <w:rsid w:val="00B24A61"/>
    <w:rsid w:val="00B25E38"/>
    <w:rsid w:val="00B26036"/>
    <w:rsid w:val="00B31061"/>
    <w:rsid w:val="00B3127B"/>
    <w:rsid w:val="00B337A7"/>
    <w:rsid w:val="00B33C64"/>
    <w:rsid w:val="00B35792"/>
    <w:rsid w:val="00B36A49"/>
    <w:rsid w:val="00B40977"/>
    <w:rsid w:val="00B40CC7"/>
    <w:rsid w:val="00B411A3"/>
    <w:rsid w:val="00B41AA1"/>
    <w:rsid w:val="00B451D3"/>
    <w:rsid w:val="00B456A9"/>
    <w:rsid w:val="00B50D87"/>
    <w:rsid w:val="00B532D1"/>
    <w:rsid w:val="00B540B7"/>
    <w:rsid w:val="00B56CC0"/>
    <w:rsid w:val="00B57241"/>
    <w:rsid w:val="00B577D3"/>
    <w:rsid w:val="00B6039D"/>
    <w:rsid w:val="00B6060B"/>
    <w:rsid w:val="00B60804"/>
    <w:rsid w:val="00B61CA2"/>
    <w:rsid w:val="00B61FF1"/>
    <w:rsid w:val="00B63E15"/>
    <w:rsid w:val="00B651E2"/>
    <w:rsid w:val="00B66A0B"/>
    <w:rsid w:val="00B71933"/>
    <w:rsid w:val="00B71D73"/>
    <w:rsid w:val="00B72077"/>
    <w:rsid w:val="00B725D5"/>
    <w:rsid w:val="00B741A8"/>
    <w:rsid w:val="00B76C20"/>
    <w:rsid w:val="00B80498"/>
    <w:rsid w:val="00B81599"/>
    <w:rsid w:val="00B835BE"/>
    <w:rsid w:val="00B83755"/>
    <w:rsid w:val="00B8752C"/>
    <w:rsid w:val="00B87CC3"/>
    <w:rsid w:val="00B90E2A"/>
    <w:rsid w:val="00B93F3B"/>
    <w:rsid w:val="00BA03C8"/>
    <w:rsid w:val="00BA07D1"/>
    <w:rsid w:val="00BA0EDF"/>
    <w:rsid w:val="00BA5B02"/>
    <w:rsid w:val="00BA7168"/>
    <w:rsid w:val="00BA782D"/>
    <w:rsid w:val="00BB1261"/>
    <w:rsid w:val="00BB1A92"/>
    <w:rsid w:val="00BB1C93"/>
    <w:rsid w:val="00BB3111"/>
    <w:rsid w:val="00BB6B2B"/>
    <w:rsid w:val="00BB6DF4"/>
    <w:rsid w:val="00BB6EB6"/>
    <w:rsid w:val="00BB7CEF"/>
    <w:rsid w:val="00BB7D49"/>
    <w:rsid w:val="00BC0015"/>
    <w:rsid w:val="00BC18DC"/>
    <w:rsid w:val="00BC21AA"/>
    <w:rsid w:val="00BC2F0D"/>
    <w:rsid w:val="00BC3EC2"/>
    <w:rsid w:val="00BC51F6"/>
    <w:rsid w:val="00BC5E06"/>
    <w:rsid w:val="00BC68C2"/>
    <w:rsid w:val="00BD127B"/>
    <w:rsid w:val="00BD22E6"/>
    <w:rsid w:val="00BD2CE9"/>
    <w:rsid w:val="00BD316D"/>
    <w:rsid w:val="00BD3DBF"/>
    <w:rsid w:val="00BD58AF"/>
    <w:rsid w:val="00BD6399"/>
    <w:rsid w:val="00BD6FAC"/>
    <w:rsid w:val="00BE0285"/>
    <w:rsid w:val="00BE0B4B"/>
    <w:rsid w:val="00BE3DBC"/>
    <w:rsid w:val="00BE4D34"/>
    <w:rsid w:val="00BE6111"/>
    <w:rsid w:val="00BE740E"/>
    <w:rsid w:val="00BE7885"/>
    <w:rsid w:val="00BF189E"/>
    <w:rsid w:val="00BF1A6A"/>
    <w:rsid w:val="00BF5FEC"/>
    <w:rsid w:val="00BF7C11"/>
    <w:rsid w:val="00C0116E"/>
    <w:rsid w:val="00C019D1"/>
    <w:rsid w:val="00C0205C"/>
    <w:rsid w:val="00C050C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31616"/>
    <w:rsid w:val="00C3190F"/>
    <w:rsid w:val="00C341DB"/>
    <w:rsid w:val="00C34BA2"/>
    <w:rsid w:val="00C35C20"/>
    <w:rsid w:val="00C3608B"/>
    <w:rsid w:val="00C37E38"/>
    <w:rsid w:val="00C40F0F"/>
    <w:rsid w:val="00C42D3B"/>
    <w:rsid w:val="00C4408D"/>
    <w:rsid w:val="00C507E6"/>
    <w:rsid w:val="00C507FC"/>
    <w:rsid w:val="00C522AC"/>
    <w:rsid w:val="00C54B6C"/>
    <w:rsid w:val="00C571B8"/>
    <w:rsid w:val="00C6227A"/>
    <w:rsid w:val="00C62B71"/>
    <w:rsid w:val="00C62F32"/>
    <w:rsid w:val="00C62FB4"/>
    <w:rsid w:val="00C63760"/>
    <w:rsid w:val="00C655B3"/>
    <w:rsid w:val="00C709E9"/>
    <w:rsid w:val="00C73822"/>
    <w:rsid w:val="00C74C87"/>
    <w:rsid w:val="00C81124"/>
    <w:rsid w:val="00C81467"/>
    <w:rsid w:val="00C817BC"/>
    <w:rsid w:val="00C8562E"/>
    <w:rsid w:val="00C85A3B"/>
    <w:rsid w:val="00C8700B"/>
    <w:rsid w:val="00C91077"/>
    <w:rsid w:val="00C936AC"/>
    <w:rsid w:val="00C95B41"/>
    <w:rsid w:val="00C95E0C"/>
    <w:rsid w:val="00C969F8"/>
    <w:rsid w:val="00C970F4"/>
    <w:rsid w:val="00CA0902"/>
    <w:rsid w:val="00CA51E1"/>
    <w:rsid w:val="00CA705C"/>
    <w:rsid w:val="00CB1498"/>
    <w:rsid w:val="00CB18E5"/>
    <w:rsid w:val="00CB4ACF"/>
    <w:rsid w:val="00CC0932"/>
    <w:rsid w:val="00CC0DBA"/>
    <w:rsid w:val="00CC1BDF"/>
    <w:rsid w:val="00CC1ED1"/>
    <w:rsid w:val="00CC26A5"/>
    <w:rsid w:val="00CC3463"/>
    <w:rsid w:val="00CC3763"/>
    <w:rsid w:val="00CC7778"/>
    <w:rsid w:val="00CD33F7"/>
    <w:rsid w:val="00CD4355"/>
    <w:rsid w:val="00CD5DE5"/>
    <w:rsid w:val="00CD70A7"/>
    <w:rsid w:val="00CE0393"/>
    <w:rsid w:val="00CE1785"/>
    <w:rsid w:val="00CF21D4"/>
    <w:rsid w:val="00CF2396"/>
    <w:rsid w:val="00CF241A"/>
    <w:rsid w:val="00CF2526"/>
    <w:rsid w:val="00CF7689"/>
    <w:rsid w:val="00CF7B39"/>
    <w:rsid w:val="00D00B27"/>
    <w:rsid w:val="00D00F14"/>
    <w:rsid w:val="00D0510F"/>
    <w:rsid w:val="00D07259"/>
    <w:rsid w:val="00D07275"/>
    <w:rsid w:val="00D12F9B"/>
    <w:rsid w:val="00D145FE"/>
    <w:rsid w:val="00D15AB6"/>
    <w:rsid w:val="00D16D73"/>
    <w:rsid w:val="00D17174"/>
    <w:rsid w:val="00D206B3"/>
    <w:rsid w:val="00D2085B"/>
    <w:rsid w:val="00D21970"/>
    <w:rsid w:val="00D22DE0"/>
    <w:rsid w:val="00D23B62"/>
    <w:rsid w:val="00D246B3"/>
    <w:rsid w:val="00D25649"/>
    <w:rsid w:val="00D26179"/>
    <w:rsid w:val="00D27FEC"/>
    <w:rsid w:val="00D3063B"/>
    <w:rsid w:val="00D32D60"/>
    <w:rsid w:val="00D3486B"/>
    <w:rsid w:val="00D34D67"/>
    <w:rsid w:val="00D355AB"/>
    <w:rsid w:val="00D36E67"/>
    <w:rsid w:val="00D3719B"/>
    <w:rsid w:val="00D41134"/>
    <w:rsid w:val="00D41FDB"/>
    <w:rsid w:val="00D43178"/>
    <w:rsid w:val="00D440FC"/>
    <w:rsid w:val="00D4466B"/>
    <w:rsid w:val="00D447F4"/>
    <w:rsid w:val="00D44E15"/>
    <w:rsid w:val="00D457B1"/>
    <w:rsid w:val="00D465AA"/>
    <w:rsid w:val="00D470AE"/>
    <w:rsid w:val="00D50D20"/>
    <w:rsid w:val="00D510F4"/>
    <w:rsid w:val="00D519F2"/>
    <w:rsid w:val="00D51A50"/>
    <w:rsid w:val="00D529B3"/>
    <w:rsid w:val="00D53429"/>
    <w:rsid w:val="00D53BF8"/>
    <w:rsid w:val="00D53C43"/>
    <w:rsid w:val="00D5436C"/>
    <w:rsid w:val="00D5485C"/>
    <w:rsid w:val="00D54DE7"/>
    <w:rsid w:val="00D560C8"/>
    <w:rsid w:val="00D56AA5"/>
    <w:rsid w:val="00D5708D"/>
    <w:rsid w:val="00D573DE"/>
    <w:rsid w:val="00D6125C"/>
    <w:rsid w:val="00D636EA"/>
    <w:rsid w:val="00D6453F"/>
    <w:rsid w:val="00D64AA2"/>
    <w:rsid w:val="00D65647"/>
    <w:rsid w:val="00D66DD0"/>
    <w:rsid w:val="00D672E8"/>
    <w:rsid w:val="00D67947"/>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CD0"/>
    <w:rsid w:val="00D943D4"/>
    <w:rsid w:val="00D96942"/>
    <w:rsid w:val="00D96B02"/>
    <w:rsid w:val="00DA1492"/>
    <w:rsid w:val="00DA2474"/>
    <w:rsid w:val="00DA3907"/>
    <w:rsid w:val="00DA43D3"/>
    <w:rsid w:val="00DA55ED"/>
    <w:rsid w:val="00DA605E"/>
    <w:rsid w:val="00DA64C1"/>
    <w:rsid w:val="00DA69FC"/>
    <w:rsid w:val="00DA6CB4"/>
    <w:rsid w:val="00DB0511"/>
    <w:rsid w:val="00DB5FA3"/>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0A2"/>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3D95"/>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34DF"/>
    <w:rsid w:val="00E4519C"/>
    <w:rsid w:val="00E46EFA"/>
    <w:rsid w:val="00E47D7B"/>
    <w:rsid w:val="00E502D8"/>
    <w:rsid w:val="00E51348"/>
    <w:rsid w:val="00E5200A"/>
    <w:rsid w:val="00E533A6"/>
    <w:rsid w:val="00E5577A"/>
    <w:rsid w:val="00E6087D"/>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906E3"/>
    <w:rsid w:val="00E925FF"/>
    <w:rsid w:val="00E9586A"/>
    <w:rsid w:val="00E97539"/>
    <w:rsid w:val="00EA00D1"/>
    <w:rsid w:val="00EA1B34"/>
    <w:rsid w:val="00EA1B8B"/>
    <w:rsid w:val="00EA528E"/>
    <w:rsid w:val="00EB0051"/>
    <w:rsid w:val="00EB0C20"/>
    <w:rsid w:val="00EB236E"/>
    <w:rsid w:val="00EB4765"/>
    <w:rsid w:val="00EC07E9"/>
    <w:rsid w:val="00EC0A00"/>
    <w:rsid w:val="00EC0C83"/>
    <w:rsid w:val="00EC1C0E"/>
    <w:rsid w:val="00EC37C9"/>
    <w:rsid w:val="00EC42DA"/>
    <w:rsid w:val="00EC62D3"/>
    <w:rsid w:val="00EC7303"/>
    <w:rsid w:val="00EC7F6A"/>
    <w:rsid w:val="00ED120F"/>
    <w:rsid w:val="00ED2531"/>
    <w:rsid w:val="00ED527A"/>
    <w:rsid w:val="00ED6A98"/>
    <w:rsid w:val="00ED7356"/>
    <w:rsid w:val="00ED77A8"/>
    <w:rsid w:val="00EE1949"/>
    <w:rsid w:val="00EE220B"/>
    <w:rsid w:val="00EE43FE"/>
    <w:rsid w:val="00EE5466"/>
    <w:rsid w:val="00EE5AA4"/>
    <w:rsid w:val="00EE659F"/>
    <w:rsid w:val="00EE705E"/>
    <w:rsid w:val="00EF021E"/>
    <w:rsid w:val="00EF2ABB"/>
    <w:rsid w:val="00EF3336"/>
    <w:rsid w:val="00F02557"/>
    <w:rsid w:val="00F04600"/>
    <w:rsid w:val="00F05A1A"/>
    <w:rsid w:val="00F1033D"/>
    <w:rsid w:val="00F10973"/>
    <w:rsid w:val="00F13080"/>
    <w:rsid w:val="00F13A7D"/>
    <w:rsid w:val="00F155E1"/>
    <w:rsid w:val="00F16F00"/>
    <w:rsid w:val="00F20480"/>
    <w:rsid w:val="00F2162E"/>
    <w:rsid w:val="00F2476B"/>
    <w:rsid w:val="00F2574A"/>
    <w:rsid w:val="00F2758F"/>
    <w:rsid w:val="00F30E29"/>
    <w:rsid w:val="00F3154A"/>
    <w:rsid w:val="00F324F4"/>
    <w:rsid w:val="00F33B8B"/>
    <w:rsid w:val="00F33FDE"/>
    <w:rsid w:val="00F34654"/>
    <w:rsid w:val="00F407E2"/>
    <w:rsid w:val="00F42038"/>
    <w:rsid w:val="00F42985"/>
    <w:rsid w:val="00F448D2"/>
    <w:rsid w:val="00F454BC"/>
    <w:rsid w:val="00F471E6"/>
    <w:rsid w:val="00F473CC"/>
    <w:rsid w:val="00F47BB3"/>
    <w:rsid w:val="00F52809"/>
    <w:rsid w:val="00F53041"/>
    <w:rsid w:val="00F5315D"/>
    <w:rsid w:val="00F540BB"/>
    <w:rsid w:val="00F60531"/>
    <w:rsid w:val="00F6294A"/>
    <w:rsid w:val="00F634B6"/>
    <w:rsid w:val="00F65FDC"/>
    <w:rsid w:val="00F73482"/>
    <w:rsid w:val="00F737F8"/>
    <w:rsid w:val="00F73CC6"/>
    <w:rsid w:val="00F747A6"/>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975AD"/>
    <w:rsid w:val="00F97B77"/>
    <w:rsid w:val="00FA01AF"/>
    <w:rsid w:val="00FA35E0"/>
    <w:rsid w:val="00FA49B4"/>
    <w:rsid w:val="00FB1E2A"/>
    <w:rsid w:val="00FB4422"/>
    <w:rsid w:val="00FB521E"/>
    <w:rsid w:val="00FC232F"/>
    <w:rsid w:val="00FC34BB"/>
    <w:rsid w:val="00FC5C57"/>
    <w:rsid w:val="00FD045F"/>
    <w:rsid w:val="00FD30DD"/>
    <w:rsid w:val="00FD4ACB"/>
    <w:rsid w:val="00FD76A4"/>
    <w:rsid w:val="00FE1EFA"/>
    <w:rsid w:val="00FE2CDC"/>
    <w:rsid w:val="00FE4A4A"/>
    <w:rsid w:val="00FE69B9"/>
    <w:rsid w:val="00FE7EEF"/>
    <w:rsid w:val="00FF0D5A"/>
    <w:rsid w:val="00FF2CC8"/>
    <w:rsid w:val="00FF3458"/>
    <w:rsid w:val="00FF4AD4"/>
    <w:rsid w:val="00FF50DD"/>
    <w:rsid w:val="00FF667C"/>
    <w:rsid w:val="00FF7BF5"/>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3A4B1"/>
  <w15:docId w15:val="{71585434-F0E6-4A4D-A436-8EF6DE16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EndnoteText">
    <w:name w:val="endnote text"/>
    <w:basedOn w:val="Normal"/>
    <w:link w:val="EndnoteTextChar"/>
    <w:uiPriority w:val="99"/>
    <w:semiHidden/>
    <w:unhideWhenUsed/>
    <w:rsid w:val="00C63760"/>
    <w:pPr>
      <w:spacing w:after="0"/>
    </w:pPr>
    <w:rPr>
      <w:sz w:val="20"/>
      <w:szCs w:val="20"/>
    </w:rPr>
  </w:style>
  <w:style w:type="character" w:customStyle="1" w:styleId="EndnoteTextChar">
    <w:name w:val="Endnote Text Char"/>
    <w:basedOn w:val="DefaultParagraphFont"/>
    <w:link w:val="EndnoteText"/>
    <w:uiPriority w:val="99"/>
    <w:semiHidden/>
    <w:rsid w:val="00C63760"/>
    <w:rPr>
      <w:sz w:val="20"/>
      <w:szCs w:val="20"/>
    </w:rPr>
  </w:style>
  <w:style w:type="character" w:styleId="EndnoteReference">
    <w:name w:val="endnote reference"/>
    <w:basedOn w:val="DefaultParagraphFont"/>
    <w:uiPriority w:val="99"/>
    <w:semiHidden/>
    <w:unhideWhenUsed/>
    <w:rsid w:val="00C63760"/>
    <w:rPr>
      <w:vertAlign w:val="superscript"/>
    </w:rPr>
  </w:style>
  <w:style w:type="character" w:styleId="PlaceholderText">
    <w:name w:val="Placeholder Text"/>
    <w:basedOn w:val="DefaultParagraphFont"/>
    <w:uiPriority w:val="99"/>
    <w:semiHidden/>
    <w:rsid w:val="00AD70C6"/>
    <w:rPr>
      <w:color w:val="808080"/>
    </w:rPr>
  </w:style>
  <w:style w:type="paragraph" w:customStyle="1" w:styleId="bulletX">
    <w:name w:val="bulletX"/>
    <w:basedOn w:val="Normal"/>
    <w:rsid w:val="00084952"/>
    <w:pPr>
      <w:numPr>
        <w:numId w:val="7"/>
      </w:numPr>
      <w:autoSpaceDE w:val="0"/>
      <w:autoSpaceDN w:val="0"/>
      <w:adjustRightInd w:val="0"/>
      <w:spacing w:before="120" w:after="120"/>
      <w:jc w:val="left"/>
    </w:pPr>
    <w:rPr>
      <w:rFonts w:ascii="Arial,Bold" w:eastAsia="Times New Roman" w:hAnsi="Arial,Bold" w:cs="Arial"/>
      <w:sz w:val="20"/>
    </w:rPr>
  </w:style>
  <w:style w:type="paragraph" w:customStyle="1" w:styleId="instruct">
    <w:name w:val="instruct"/>
    <w:basedOn w:val="Normal"/>
    <w:rsid w:val="00CA51E1"/>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4428BB"/>
    <w:pPr>
      <w:numPr>
        <w:numId w:val="8"/>
      </w:numPr>
      <w:spacing w:before="40" w:after="40"/>
      <w:jc w:val="left"/>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51334">
      <w:bodyDiv w:val="1"/>
      <w:marLeft w:val="0"/>
      <w:marRight w:val="0"/>
      <w:marTop w:val="0"/>
      <w:marBottom w:val="0"/>
      <w:divBdr>
        <w:top w:val="none" w:sz="0" w:space="0" w:color="auto"/>
        <w:left w:val="none" w:sz="0" w:space="0" w:color="auto"/>
        <w:bottom w:val="none" w:sz="0" w:space="0" w:color="auto"/>
        <w:right w:val="none" w:sz="0" w:space="0" w:color="auto"/>
      </w:divBdr>
    </w:div>
    <w:div w:id="1066222478">
      <w:bodyDiv w:val="1"/>
      <w:marLeft w:val="0"/>
      <w:marRight w:val="0"/>
      <w:marTop w:val="0"/>
      <w:marBottom w:val="0"/>
      <w:divBdr>
        <w:top w:val="none" w:sz="0" w:space="0" w:color="auto"/>
        <w:left w:val="none" w:sz="0" w:space="0" w:color="auto"/>
        <w:bottom w:val="none" w:sz="0" w:space="0" w:color="auto"/>
        <w:right w:val="none" w:sz="0" w:space="0" w:color="auto"/>
      </w:divBdr>
    </w:div>
    <w:div w:id="1343512549">
      <w:bodyDiv w:val="1"/>
      <w:marLeft w:val="0"/>
      <w:marRight w:val="0"/>
      <w:marTop w:val="0"/>
      <w:marBottom w:val="0"/>
      <w:divBdr>
        <w:top w:val="none" w:sz="0" w:space="0" w:color="auto"/>
        <w:left w:val="none" w:sz="0" w:space="0" w:color="auto"/>
        <w:bottom w:val="none" w:sz="0" w:space="0" w:color="auto"/>
        <w:right w:val="none" w:sz="0" w:space="0" w:color="auto"/>
      </w:divBdr>
    </w:div>
    <w:div w:id="1594625464">
      <w:bodyDiv w:val="1"/>
      <w:marLeft w:val="0"/>
      <w:marRight w:val="0"/>
      <w:marTop w:val="0"/>
      <w:marBottom w:val="0"/>
      <w:divBdr>
        <w:top w:val="none" w:sz="0" w:space="0" w:color="auto"/>
        <w:left w:val="none" w:sz="0" w:space="0" w:color="auto"/>
        <w:bottom w:val="none" w:sz="0" w:space="0" w:color="auto"/>
        <w:right w:val="none" w:sz="0" w:space="0" w:color="auto"/>
      </w:divBdr>
    </w:div>
    <w:div w:id="1612860461">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BA78A-DFCF-4DC8-9C2F-8FA453FB8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1569</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Costachescu</cp:lastModifiedBy>
  <cp:revision>24</cp:revision>
  <cp:lastPrinted>2020-02-17T09:27:00Z</cp:lastPrinted>
  <dcterms:created xsi:type="dcterms:W3CDTF">2018-01-10T13:20:00Z</dcterms:created>
  <dcterms:modified xsi:type="dcterms:W3CDTF">2020-11-09T12:05:00Z</dcterms:modified>
</cp:coreProperties>
</file>